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A8E" w:rsidRPr="00332B7B" w:rsidRDefault="00014A8E" w:rsidP="00014A8E">
      <w:pPr>
        <w:pStyle w:val="CERNORMAL"/>
        <w:jc w:val="center"/>
        <w:rPr>
          <w:rFonts w:asciiTheme="majorHAnsi" w:eastAsiaTheme="majorEastAsia" w:hAnsiTheme="majorHAnsi" w:cstheme="majorBidi"/>
          <w:sz w:val="76"/>
          <w:szCs w:val="72"/>
          <w:lang w:val="en-IE"/>
        </w:rPr>
      </w:pPr>
      <w:bookmarkStart w:id="0" w:name="_GoBack"/>
      <w:bookmarkEnd w:id="0"/>
    </w:p>
    <w:p w:rsidR="00014A8E" w:rsidRPr="00332B7B" w:rsidRDefault="00014A8E" w:rsidP="00014A8E">
      <w:pPr>
        <w:pStyle w:val="CERNORMAL"/>
        <w:jc w:val="center"/>
        <w:rPr>
          <w:rFonts w:asciiTheme="majorHAnsi" w:eastAsiaTheme="majorEastAsia" w:hAnsiTheme="majorHAnsi" w:cstheme="majorBidi"/>
          <w:sz w:val="76"/>
          <w:szCs w:val="72"/>
          <w:lang w:val="en-IE"/>
        </w:rPr>
      </w:pPr>
    </w:p>
    <w:tbl>
      <w:tblPr>
        <w:tblpPr w:leftFromText="187" w:rightFromText="187" w:vertAnchor="page" w:horzAnchor="page" w:tblpXSpec="center" w:tblpYSpec="center"/>
        <w:tblW w:w="5538" w:type="pct"/>
        <w:tblCellMar>
          <w:top w:w="216" w:type="dxa"/>
          <w:left w:w="216" w:type="dxa"/>
          <w:bottom w:w="216" w:type="dxa"/>
          <w:right w:w="216" w:type="dxa"/>
        </w:tblCellMar>
        <w:tblLook w:val="04A0"/>
      </w:tblPr>
      <w:tblGrid>
        <w:gridCol w:w="5912"/>
        <w:gridCol w:w="4565"/>
      </w:tblGrid>
      <w:tr w:rsidR="00014A8E" w:rsidTr="00285FB2">
        <w:tc>
          <w:tcPr>
            <w:tcW w:w="5912" w:type="dxa"/>
            <w:tcBorders>
              <w:bottom w:val="single" w:sz="18" w:space="0" w:color="808080" w:themeColor="background1" w:themeShade="80"/>
              <w:right w:val="single" w:sz="18" w:space="0" w:color="808080" w:themeColor="background1" w:themeShade="80"/>
            </w:tcBorders>
            <w:vAlign w:val="center"/>
          </w:tcPr>
          <w:bookmarkStart w:id="1" w:name="OLE_LINK1"/>
          <w:bookmarkStart w:id="2" w:name="OLE_LINK2"/>
          <w:p w:rsidR="00014A8E" w:rsidRDefault="00681ABF" w:rsidP="005C3B24">
            <w:pPr>
              <w:pStyle w:val="NoSpacing"/>
              <w:rPr>
                <w:rFonts w:asciiTheme="majorHAnsi" w:eastAsiaTheme="majorEastAsia" w:hAnsiTheme="majorHAnsi" w:cstheme="majorBidi"/>
                <w:sz w:val="76"/>
                <w:szCs w:val="72"/>
              </w:rPr>
            </w:pPr>
            <w:sdt>
              <w:sdtPr>
                <w:rPr>
                  <w:rFonts w:asciiTheme="majorHAnsi" w:eastAsiaTheme="majorEastAsia" w:hAnsiTheme="majorHAnsi" w:cstheme="majorBidi"/>
                  <w:sz w:val="76"/>
                  <w:szCs w:val="72"/>
                </w:rPr>
                <w:alias w:val="Title"/>
                <w:id w:val="276713177"/>
                <w:dataBinding w:prefixMappings="xmlns:ns0='http://schemas.openxmlformats.org/package/2006/metadata/core-properties' xmlns:ns1='http://purl.org/dc/elements/1.1/'" w:xpath="/ns0:coreProperties[1]/ns1:title[1]" w:storeItemID="{6C3C8BC8-F283-45AE-878A-BAB7291924A1}"/>
                <w:text/>
              </w:sdtPr>
              <w:sdtContent>
                <w:r w:rsidR="00966B54">
                  <w:rPr>
                    <w:rFonts w:asciiTheme="majorHAnsi" w:eastAsiaTheme="majorEastAsia" w:hAnsiTheme="majorHAnsi" w:cstheme="majorBidi"/>
                    <w:sz w:val="76"/>
                    <w:szCs w:val="72"/>
                    <w:lang w:val="en-IE"/>
                  </w:rPr>
                  <w:t>Part B Agreed Procedure 6: Data Publication and Data Reporting</w:t>
                </w:r>
              </w:sdtContent>
            </w:sdt>
          </w:p>
        </w:tc>
        <w:tc>
          <w:tcPr>
            <w:tcW w:w="4565" w:type="dxa"/>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e"/>
              <w:id w:val="276713165"/>
              <w:dataBinding w:prefixMappings="xmlns:ns0='http://schemas.microsoft.com/office/2006/coverPageProps'" w:xpath="/ns0:CoverPageProperties[1]/ns0:PublishDate[1]" w:storeItemID="{55AF091B-3C7A-41E3-B477-F2FDAA23CFDA}"/>
              <w:date w:fullDate="2017-04-07T00:00:00Z">
                <w:dateFormat w:val="MMMM d"/>
                <w:lid w:val="en-US"/>
                <w:storeMappedDataAs w:val="dateTime"/>
                <w:calendar w:val="gregorian"/>
              </w:date>
            </w:sdtPr>
            <w:sdtContent>
              <w:p w:rsidR="00014A8E" w:rsidRDefault="00BA0ACA" w:rsidP="00285FB2">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lang w:val="en-US"/>
                  </w:rPr>
                  <w:t>April 7</w:t>
                </w:r>
              </w:p>
            </w:sdtContent>
          </w:sdt>
          <w:sdt>
            <w:sdtPr>
              <w:rPr>
                <w:color w:val="4F81BD" w:themeColor="accent1"/>
                <w:sz w:val="200"/>
                <w:szCs w:val="200"/>
              </w:rPr>
              <w:alias w:val="Year"/>
              <w:id w:val="276713170"/>
              <w:dataBinding w:prefixMappings="xmlns:ns0='http://schemas.microsoft.com/office/2006/coverPageProps'" w:xpath="/ns0:CoverPageProperties[1]/ns0:PublishDate[1]" w:storeItemID="{55AF091B-3C7A-41E3-B477-F2FDAA23CFDA}"/>
              <w:date w:fullDate="2017-04-07T00:00:00Z">
                <w:dateFormat w:val="yyyy"/>
                <w:lid w:val="en-US"/>
                <w:storeMappedDataAs w:val="dateTime"/>
                <w:calendar w:val="gregorian"/>
              </w:date>
            </w:sdtPr>
            <w:sdtEndPr>
              <w:rPr>
                <w:color w:val="auto"/>
                <w:sz w:val="20"/>
                <w:szCs w:val="20"/>
              </w:rPr>
            </w:sdtEndPr>
            <w:sdtContent>
              <w:p w:rsidR="00014A8E" w:rsidRPr="0064337E" w:rsidRDefault="00014A8E" w:rsidP="00285FB2">
                <w:pPr>
                  <w:pStyle w:val="NoSpacing"/>
                  <w:rPr>
                    <w:color w:val="4F81BD" w:themeColor="accent1"/>
                    <w:sz w:val="200"/>
                    <w:szCs w:val="200"/>
                  </w:rPr>
                </w:pPr>
                <w:r>
                  <w:rPr>
                    <w:color w:val="4F81BD" w:themeColor="accent1"/>
                    <w:sz w:val="200"/>
                    <w:szCs w:val="200"/>
                    <w:lang w:val="en-US"/>
                  </w:rPr>
                  <w:t>2017</w:t>
                </w:r>
              </w:p>
            </w:sdtContent>
          </w:sdt>
        </w:tc>
      </w:tr>
    </w:tbl>
    <w:bookmarkEnd w:id="1"/>
    <w:bookmarkEnd w:id="2"/>
    <w:p w:rsidR="00014A8E" w:rsidRDefault="00014A8E" w:rsidP="00014A8E">
      <w:pPr>
        <w:pStyle w:val="CERNORMAL"/>
        <w:jc w:val="center"/>
        <w:rPr>
          <w:rFonts w:asciiTheme="majorHAnsi" w:eastAsiaTheme="majorEastAsia" w:hAnsiTheme="majorHAnsi" w:cstheme="majorBidi"/>
          <w:sz w:val="76"/>
          <w:szCs w:val="72"/>
          <w:lang w:val="en-IE"/>
        </w:rPr>
      </w:pPr>
      <w:r>
        <w:rPr>
          <w:rFonts w:asciiTheme="majorHAnsi" w:eastAsiaTheme="majorEastAsia" w:hAnsiTheme="majorHAnsi" w:cstheme="majorBidi"/>
          <w:sz w:val="76"/>
          <w:szCs w:val="72"/>
          <w:lang w:val="en-IE"/>
        </w:rPr>
        <w:t>Trading and Settlement Code</w:t>
      </w:r>
    </w:p>
    <w:p w:rsidR="00014A8E" w:rsidRDefault="00681ABF" w:rsidP="00014A8E">
      <w:pPr>
        <w:pStyle w:val="CERNORMAL"/>
        <w:jc w:val="center"/>
        <w:rPr>
          <w:rFonts w:asciiTheme="majorHAnsi" w:eastAsiaTheme="majorEastAsia" w:hAnsiTheme="majorHAnsi" w:cstheme="majorBidi"/>
          <w:sz w:val="76"/>
          <w:szCs w:val="72"/>
          <w:lang w:val="en-IE"/>
        </w:rPr>
      </w:pPr>
      <w:r w:rsidRPr="00681ABF">
        <w:rPr>
          <w:rFonts w:cs="Arial"/>
          <w:noProof/>
          <w:sz w:val="40"/>
          <w:szCs w:val="40"/>
          <w:lang w:val="en-IE" w:eastAsia="en-IE"/>
        </w:rPr>
        <w:pict>
          <v:shapetype id="_x0000_t202" coordsize="21600,21600" o:spt="202" path="m,l,21600r21600,l21600,xe">
            <v:stroke joinstyle="miter"/>
            <v:path gradientshapeok="t" o:connecttype="rect"/>
          </v:shapetype>
          <v:shape id="Text Box 307" o:spid="_x0000_s1026" type="#_x0000_t202" style="position:absolute;left:0;text-align:left;margin-left:386.85pt;margin-top:271pt;width:79.75pt;height:19.4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">
            <v:textbox style="mso-fit-shape-to-text:t">
              <w:txbxContent>
                <w:p w:rsidR="00282BC1" w:rsidRDefault="00282BC1" w:rsidP="00014A8E">
                  <w:r>
                    <w:t>Version 1.0</w:t>
                  </w:r>
                </w:p>
              </w:txbxContent>
            </v:textbox>
          </v:shape>
        </w:pict>
      </w:r>
    </w:p>
    <w:p w:rsidR="00014A8E" w:rsidRDefault="00014A8E" w:rsidP="00014A8E">
      <w:pPr>
        <w:pStyle w:val="Project"/>
        <w:rPr>
          <w:rFonts w:cs="Arial"/>
          <w:sz w:val="40"/>
          <w:szCs w:val="40"/>
        </w:rPr>
      </w:pPr>
    </w:p>
    <w:p w:rsidR="00014A8E" w:rsidRDefault="00014A8E" w:rsidP="00014A8E">
      <w:pPr>
        <w:pStyle w:val="Project"/>
        <w:rPr>
          <w:rFonts w:cs="Arial"/>
          <w:sz w:val="40"/>
          <w:szCs w:val="40"/>
        </w:rPr>
      </w:pPr>
    </w:p>
    <w:p w:rsidR="00014A8E" w:rsidRDefault="00014A8E" w:rsidP="00014A8E">
      <w:pPr>
        <w:pStyle w:val="Project"/>
        <w:rPr>
          <w:rFonts w:cs="Arial"/>
          <w:sz w:val="40"/>
          <w:szCs w:val="40"/>
        </w:rPr>
      </w:pPr>
    </w:p>
    <w:p w:rsidR="00014A8E" w:rsidRDefault="00014A8E" w:rsidP="00014A8E">
      <w:pPr>
        <w:pStyle w:val="Project"/>
        <w:rPr>
          <w:rFonts w:ascii="Arial" w:hAnsi="Arial" w:cs="Arial"/>
        </w:rPr>
      </w:pPr>
      <w:r>
        <w:rPr>
          <w:rFonts w:ascii="Arial" w:hAnsi="Arial" w:cs="Arial"/>
        </w:rPr>
        <w:br w:type="page"/>
      </w:r>
    </w:p>
    <w:p w:rsidR="00014A8E" w:rsidRDefault="00014A8E" w:rsidP="00014A8E">
      <w:pPr>
        <w:pStyle w:val="Project"/>
        <w:rPr>
          <w:rFonts w:ascii="Arial" w:hAnsi="Arial" w:cs="Arial"/>
        </w:rPr>
      </w:pPr>
    </w:p>
    <w:p w:rsidR="00014A8E" w:rsidRPr="00825DDF" w:rsidRDefault="00014A8E" w:rsidP="00014A8E">
      <w:pPr>
        <w:pStyle w:val="Body1"/>
        <w:rPr>
          <w:rFonts w:ascii="Arial" w:hAnsi="Arial" w:cs="Arial"/>
          <w:lang w:val="en-IE"/>
        </w:rPr>
      </w:pPr>
    </w:p>
    <w:sdt>
      <w:sdtPr>
        <w:rPr>
          <w:b w:val="0"/>
          <w:bCs w:val="0"/>
          <w:caps/>
          <w:color w:val="000000"/>
          <w:sz w:val="22"/>
          <w:szCs w:val="20"/>
          <w:lang w:eastAsia="en-IE"/>
        </w:rPr>
        <w:id w:val="-154303441"/>
        <w:docPartObj>
          <w:docPartGallery w:val="Table of Contents"/>
          <w:docPartUnique/>
        </w:docPartObj>
      </w:sdtPr>
      <w:sdtEndPr>
        <w:rPr>
          <w:caps w:val="0"/>
          <w:lang w:eastAsia="en-US"/>
        </w:rPr>
      </w:sdtEndPr>
      <w:sdtContent>
        <w:p w:rsidR="00014A8E" w:rsidRPr="009C7E06" w:rsidRDefault="00014A8E" w:rsidP="00014A8E">
          <w:pPr>
            <w:pStyle w:val="TOC1"/>
            <w:rPr>
              <w:color w:val="4F81BD" w:themeColor="accent1"/>
            </w:rPr>
          </w:pPr>
          <w:r w:rsidRPr="009C7E06">
            <w:rPr>
              <w:color w:val="4F81BD" w:themeColor="accent1"/>
            </w:rPr>
            <w:t>Contents</w:t>
          </w:r>
        </w:p>
        <w:p w:rsidR="00BA0ACA" w:rsidRPr="00BA0ACA" w:rsidRDefault="00BA0ACA" w:rsidP="00BA0ACA"/>
        <w:p w:rsidR="00BA0ACA" w:rsidRPr="00BA0ACA" w:rsidRDefault="00681ABF" w:rsidP="009C7E06">
          <w:pPr>
            <w:pStyle w:val="TOC1"/>
            <w:spacing w:after="120"/>
            <w:rPr>
              <w:rFonts w:asciiTheme="minorHAnsi" w:eastAsiaTheme="minorEastAsia" w:hAnsiTheme="minorHAnsi" w:cstheme="minorBidi"/>
              <w:b w:val="0"/>
              <w:bCs w:val="0"/>
              <w:noProof/>
              <w:sz w:val="22"/>
              <w:szCs w:val="22"/>
              <w:lang w:val="en-IE" w:eastAsia="en-IE"/>
            </w:rPr>
          </w:pPr>
          <w:r w:rsidRPr="00681ABF">
            <w:rPr>
              <w:rFonts w:asciiTheme="majorHAnsi" w:eastAsiaTheme="majorEastAsia" w:hAnsiTheme="majorHAnsi" w:cstheme="majorBidi"/>
              <w:b w:val="0"/>
              <w:bCs w:val="0"/>
              <w:noProof/>
              <w:color w:val="365F91" w:themeColor="accent1" w:themeShade="BF"/>
              <w:sz w:val="22"/>
              <w:szCs w:val="22"/>
              <w:lang w:val="en-IE" w:eastAsia="en-GB"/>
            </w:rPr>
            <w:fldChar w:fldCharType="begin"/>
          </w:r>
          <w:r w:rsidR="00014A8E" w:rsidRPr="00BA0ACA">
            <w:rPr>
              <w:rFonts w:asciiTheme="majorHAnsi" w:eastAsiaTheme="majorEastAsia" w:hAnsiTheme="majorHAnsi" w:cstheme="majorBidi"/>
              <w:b w:val="0"/>
              <w:bCs w:val="0"/>
              <w:color w:val="365F91" w:themeColor="accent1" w:themeShade="BF"/>
              <w:sz w:val="22"/>
              <w:szCs w:val="22"/>
            </w:rPr>
            <w:instrText xml:space="preserve"> TOC \o "1-3" \h \z \t "AP NUM HEAD 1,1,AP NUM HEAD 2,2,AP NUM HEAD 3,3,AP Heading2,2,AP Heading 3,3" </w:instrText>
          </w:r>
          <w:r w:rsidRPr="00681ABF">
            <w:rPr>
              <w:rFonts w:asciiTheme="majorHAnsi" w:eastAsiaTheme="majorEastAsia" w:hAnsiTheme="majorHAnsi" w:cstheme="majorBidi"/>
              <w:b w:val="0"/>
              <w:bCs w:val="0"/>
              <w:noProof/>
              <w:color w:val="365F91" w:themeColor="accent1" w:themeShade="BF"/>
              <w:sz w:val="22"/>
              <w:szCs w:val="22"/>
              <w:lang w:val="en-IE" w:eastAsia="en-GB"/>
            </w:rPr>
            <w:fldChar w:fldCharType="separate"/>
          </w:r>
          <w:hyperlink w:anchor="_Toc479328098" w:history="1">
            <w:r w:rsidR="00BA0ACA" w:rsidRPr="00BA0ACA">
              <w:rPr>
                <w:rStyle w:val="Hyperlink"/>
                <w:noProof/>
                <w:sz w:val="22"/>
                <w:szCs w:val="22"/>
              </w:rPr>
              <w:t>1.</w:t>
            </w:r>
            <w:r w:rsidR="00BA0ACA" w:rsidRPr="00BA0ACA">
              <w:rPr>
                <w:rFonts w:asciiTheme="minorHAnsi" w:eastAsiaTheme="minorEastAsia" w:hAnsiTheme="minorHAnsi" w:cstheme="minorBidi"/>
                <w:b w:val="0"/>
                <w:bCs w:val="0"/>
                <w:noProof/>
                <w:sz w:val="22"/>
                <w:szCs w:val="22"/>
                <w:lang w:val="en-IE" w:eastAsia="en-IE"/>
              </w:rPr>
              <w:tab/>
            </w:r>
            <w:r w:rsidR="00BA0ACA" w:rsidRPr="00BA0ACA">
              <w:rPr>
                <w:rStyle w:val="Hyperlink"/>
                <w:noProof/>
                <w:sz w:val="22"/>
                <w:szCs w:val="22"/>
              </w:rPr>
              <w:t>Introduction</w:t>
            </w:r>
            <w:r w:rsidR="00BA0ACA" w:rsidRPr="00BA0ACA">
              <w:rPr>
                <w:noProof/>
                <w:webHidden/>
                <w:sz w:val="22"/>
                <w:szCs w:val="22"/>
              </w:rPr>
              <w:tab/>
            </w:r>
            <w:r w:rsidRPr="00BA0ACA">
              <w:rPr>
                <w:noProof/>
                <w:webHidden/>
                <w:sz w:val="22"/>
                <w:szCs w:val="22"/>
              </w:rPr>
              <w:fldChar w:fldCharType="begin"/>
            </w:r>
            <w:r w:rsidR="00BA0ACA" w:rsidRPr="00BA0ACA">
              <w:rPr>
                <w:noProof/>
                <w:webHidden/>
                <w:sz w:val="22"/>
                <w:szCs w:val="22"/>
              </w:rPr>
              <w:instrText xml:space="preserve"> PAGEREF _Toc479328098 \h </w:instrText>
            </w:r>
            <w:r w:rsidRPr="00BA0ACA">
              <w:rPr>
                <w:noProof/>
                <w:webHidden/>
                <w:sz w:val="22"/>
                <w:szCs w:val="22"/>
              </w:rPr>
            </w:r>
            <w:r w:rsidRPr="00BA0ACA">
              <w:rPr>
                <w:noProof/>
                <w:webHidden/>
                <w:sz w:val="22"/>
                <w:szCs w:val="22"/>
              </w:rPr>
              <w:fldChar w:fldCharType="separate"/>
            </w:r>
            <w:r w:rsidR="005C3B24">
              <w:rPr>
                <w:noProof/>
                <w:webHidden/>
                <w:sz w:val="22"/>
                <w:szCs w:val="22"/>
              </w:rPr>
              <w:t>1</w:t>
            </w:r>
            <w:r w:rsidRPr="00BA0ACA">
              <w:rPr>
                <w:noProof/>
                <w:webHidden/>
                <w:sz w:val="22"/>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099" w:history="1">
            <w:r w:rsidR="00BA0ACA" w:rsidRPr="00BA0ACA">
              <w:rPr>
                <w:rStyle w:val="Hyperlink"/>
                <w:noProof/>
                <w:szCs w:val="22"/>
              </w:rPr>
              <w:t>1.1.</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Background and Purpose</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_Toc479328099 \h </w:instrText>
            </w:r>
            <w:r w:rsidRPr="00BA0ACA">
              <w:rPr>
                <w:noProof/>
                <w:webHidden/>
                <w:szCs w:val="22"/>
              </w:rPr>
            </w:r>
            <w:r w:rsidRPr="00BA0ACA">
              <w:rPr>
                <w:noProof/>
                <w:webHidden/>
                <w:szCs w:val="22"/>
              </w:rPr>
              <w:fldChar w:fldCharType="separate"/>
            </w:r>
            <w:r w:rsidR="005C3B24">
              <w:rPr>
                <w:noProof/>
                <w:webHidden/>
                <w:szCs w:val="22"/>
              </w:rPr>
              <w:t>1</w:t>
            </w:r>
            <w:r w:rsidRPr="00BA0ACA">
              <w:rPr>
                <w:noProof/>
                <w:webHidden/>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100" w:history="1">
            <w:r w:rsidR="00BA0ACA" w:rsidRPr="00BA0ACA">
              <w:rPr>
                <w:rStyle w:val="Hyperlink"/>
                <w:noProof/>
                <w:szCs w:val="22"/>
              </w:rPr>
              <w:t>1.2.</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Scope of Agreed Procedure</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_Toc479328100 \h </w:instrText>
            </w:r>
            <w:r w:rsidRPr="00BA0ACA">
              <w:rPr>
                <w:noProof/>
                <w:webHidden/>
                <w:szCs w:val="22"/>
              </w:rPr>
            </w:r>
            <w:r w:rsidRPr="00BA0ACA">
              <w:rPr>
                <w:noProof/>
                <w:webHidden/>
                <w:szCs w:val="22"/>
              </w:rPr>
              <w:fldChar w:fldCharType="separate"/>
            </w:r>
            <w:r w:rsidR="005C3B24">
              <w:rPr>
                <w:noProof/>
                <w:webHidden/>
                <w:szCs w:val="22"/>
              </w:rPr>
              <w:t>1</w:t>
            </w:r>
            <w:r w:rsidRPr="00BA0ACA">
              <w:rPr>
                <w:noProof/>
                <w:webHidden/>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101" w:history="1">
            <w:r w:rsidR="00BA0ACA" w:rsidRPr="00BA0ACA">
              <w:rPr>
                <w:rStyle w:val="Hyperlink"/>
                <w:noProof/>
                <w:szCs w:val="22"/>
              </w:rPr>
              <w:t>1.3.</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Definitions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_Toc479328101 \h </w:instrText>
            </w:r>
            <w:r w:rsidRPr="00BA0ACA">
              <w:rPr>
                <w:noProof/>
                <w:webHidden/>
                <w:szCs w:val="22"/>
              </w:rPr>
            </w:r>
            <w:r w:rsidRPr="00BA0ACA">
              <w:rPr>
                <w:noProof/>
                <w:webHidden/>
                <w:szCs w:val="22"/>
              </w:rPr>
              <w:fldChar w:fldCharType="separate"/>
            </w:r>
            <w:r w:rsidR="005C3B24">
              <w:rPr>
                <w:noProof/>
                <w:webHidden/>
                <w:szCs w:val="22"/>
              </w:rPr>
              <w:t>1</w:t>
            </w:r>
            <w:r w:rsidRPr="00BA0ACA">
              <w:rPr>
                <w:noProof/>
                <w:webHidden/>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102" w:history="1">
            <w:r w:rsidR="00BA0ACA" w:rsidRPr="00BA0ACA">
              <w:rPr>
                <w:rStyle w:val="Hyperlink"/>
                <w:noProof/>
                <w:szCs w:val="22"/>
              </w:rPr>
              <w:t>1.4.</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Compliance with Agreed Procedure</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_Toc479328102 \h </w:instrText>
            </w:r>
            <w:r w:rsidRPr="00BA0ACA">
              <w:rPr>
                <w:noProof/>
                <w:webHidden/>
                <w:szCs w:val="22"/>
              </w:rPr>
            </w:r>
            <w:r w:rsidRPr="00BA0ACA">
              <w:rPr>
                <w:noProof/>
                <w:webHidden/>
                <w:szCs w:val="22"/>
              </w:rPr>
              <w:fldChar w:fldCharType="separate"/>
            </w:r>
            <w:r w:rsidR="005C3B24">
              <w:rPr>
                <w:noProof/>
                <w:webHidden/>
                <w:szCs w:val="22"/>
              </w:rPr>
              <w:t>1</w:t>
            </w:r>
            <w:r w:rsidRPr="00BA0ACA">
              <w:rPr>
                <w:noProof/>
                <w:webHidden/>
                <w:szCs w:val="22"/>
              </w:rPr>
              <w:fldChar w:fldCharType="end"/>
            </w:r>
          </w:hyperlink>
        </w:p>
        <w:p w:rsidR="00BA0ACA" w:rsidRPr="00BA0ACA" w:rsidRDefault="00681ABF" w:rsidP="009C7E06">
          <w:pPr>
            <w:pStyle w:val="TOC1"/>
            <w:spacing w:after="120"/>
            <w:rPr>
              <w:rFonts w:asciiTheme="minorHAnsi" w:eastAsiaTheme="minorEastAsia" w:hAnsiTheme="minorHAnsi" w:cstheme="minorBidi"/>
              <w:b w:val="0"/>
              <w:bCs w:val="0"/>
              <w:noProof/>
              <w:sz w:val="22"/>
              <w:szCs w:val="22"/>
              <w:lang w:val="en-IE" w:eastAsia="en-IE"/>
            </w:rPr>
          </w:pPr>
          <w:hyperlink w:anchor="_Toc479328103" w:history="1">
            <w:r w:rsidR="00BA0ACA" w:rsidRPr="00BA0ACA">
              <w:rPr>
                <w:rStyle w:val="Hyperlink"/>
                <w:noProof/>
                <w:sz w:val="22"/>
                <w:szCs w:val="22"/>
              </w:rPr>
              <w:t>2.</w:t>
            </w:r>
            <w:r w:rsidR="00BA0ACA" w:rsidRPr="00BA0ACA">
              <w:rPr>
                <w:rFonts w:asciiTheme="minorHAnsi" w:eastAsiaTheme="minorEastAsia" w:hAnsiTheme="minorHAnsi" w:cstheme="minorBidi"/>
                <w:b w:val="0"/>
                <w:bCs w:val="0"/>
                <w:noProof/>
                <w:sz w:val="22"/>
                <w:szCs w:val="22"/>
                <w:lang w:val="en-IE" w:eastAsia="en-IE"/>
              </w:rPr>
              <w:tab/>
            </w:r>
            <w:r w:rsidR="00BA0ACA" w:rsidRPr="00BA0ACA">
              <w:rPr>
                <w:rStyle w:val="Hyperlink"/>
                <w:noProof/>
                <w:sz w:val="22"/>
                <w:szCs w:val="22"/>
              </w:rPr>
              <w:t>Procedures</w:t>
            </w:r>
            <w:r w:rsidR="00BA0ACA" w:rsidRPr="00BA0ACA">
              <w:rPr>
                <w:noProof/>
                <w:webHidden/>
                <w:sz w:val="22"/>
                <w:szCs w:val="22"/>
              </w:rPr>
              <w:tab/>
            </w:r>
            <w:r w:rsidRPr="00BA0ACA">
              <w:rPr>
                <w:noProof/>
                <w:webHidden/>
                <w:sz w:val="22"/>
                <w:szCs w:val="22"/>
              </w:rPr>
              <w:fldChar w:fldCharType="begin"/>
            </w:r>
            <w:r w:rsidR="00BA0ACA" w:rsidRPr="00BA0ACA">
              <w:rPr>
                <w:noProof/>
                <w:webHidden/>
                <w:sz w:val="22"/>
                <w:szCs w:val="22"/>
              </w:rPr>
              <w:instrText xml:space="preserve"> PAGEREF _Toc479328103 \h </w:instrText>
            </w:r>
            <w:r w:rsidRPr="00BA0ACA">
              <w:rPr>
                <w:noProof/>
                <w:webHidden/>
                <w:sz w:val="22"/>
                <w:szCs w:val="22"/>
              </w:rPr>
            </w:r>
            <w:r w:rsidRPr="00BA0ACA">
              <w:rPr>
                <w:noProof/>
                <w:webHidden/>
                <w:sz w:val="22"/>
                <w:szCs w:val="22"/>
              </w:rPr>
              <w:fldChar w:fldCharType="separate"/>
            </w:r>
            <w:r w:rsidR="005C3B24">
              <w:rPr>
                <w:noProof/>
                <w:webHidden/>
                <w:sz w:val="22"/>
                <w:szCs w:val="22"/>
              </w:rPr>
              <w:t>2</w:t>
            </w:r>
            <w:r w:rsidRPr="00BA0ACA">
              <w:rPr>
                <w:noProof/>
                <w:webHidden/>
                <w:sz w:val="22"/>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104" w:history="1">
            <w:r w:rsidR="00BA0ACA" w:rsidRPr="00BA0ACA">
              <w:rPr>
                <w:rStyle w:val="Hyperlink"/>
                <w:noProof/>
                <w:szCs w:val="22"/>
              </w:rPr>
              <w:t>2.1.</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Market Data Classifications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_Toc479328104 \h </w:instrText>
            </w:r>
            <w:r w:rsidRPr="00BA0ACA">
              <w:rPr>
                <w:noProof/>
                <w:webHidden/>
                <w:szCs w:val="22"/>
              </w:rPr>
            </w:r>
            <w:r w:rsidRPr="00BA0ACA">
              <w:rPr>
                <w:noProof/>
                <w:webHidden/>
                <w:szCs w:val="22"/>
              </w:rPr>
              <w:fldChar w:fldCharType="separate"/>
            </w:r>
            <w:r w:rsidR="005C3B24">
              <w:rPr>
                <w:noProof/>
                <w:webHidden/>
                <w:szCs w:val="22"/>
              </w:rPr>
              <w:t>2</w:t>
            </w:r>
            <w:r w:rsidRPr="00BA0ACA">
              <w:rPr>
                <w:noProof/>
                <w:webHidden/>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105" w:history="1">
            <w:r w:rsidR="00BA0ACA" w:rsidRPr="00BA0ACA">
              <w:rPr>
                <w:rStyle w:val="Hyperlink"/>
                <w:noProof/>
                <w:szCs w:val="22"/>
              </w:rPr>
              <w:t>2.2.</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Public Data and Private Data</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_Toc479328105 \h </w:instrText>
            </w:r>
            <w:r w:rsidRPr="00BA0ACA">
              <w:rPr>
                <w:noProof/>
                <w:webHidden/>
                <w:szCs w:val="22"/>
              </w:rPr>
            </w:r>
            <w:r w:rsidRPr="00BA0ACA">
              <w:rPr>
                <w:noProof/>
                <w:webHidden/>
                <w:szCs w:val="22"/>
              </w:rPr>
              <w:fldChar w:fldCharType="separate"/>
            </w:r>
            <w:r w:rsidR="005C3B24">
              <w:rPr>
                <w:noProof/>
                <w:webHidden/>
                <w:szCs w:val="22"/>
              </w:rPr>
              <w:t>2</w:t>
            </w:r>
            <w:r w:rsidRPr="00BA0ACA">
              <w:rPr>
                <w:noProof/>
                <w:webHidden/>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106" w:history="1">
            <w:r w:rsidR="00BA0ACA" w:rsidRPr="00BA0ACA">
              <w:rPr>
                <w:rStyle w:val="Hyperlink"/>
                <w:noProof/>
                <w:szCs w:val="22"/>
              </w:rPr>
              <w:t>2.3.</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Data Publication</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_Toc479328106 \h </w:instrText>
            </w:r>
            <w:r w:rsidRPr="00BA0ACA">
              <w:rPr>
                <w:noProof/>
                <w:webHidden/>
                <w:szCs w:val="22"/>
              </w:rPr>
            </w:r>
            <w:r w:rsidRPr="00BA0ACA">
              <w:rPr>
                <w:noProof/>
                <w:webHidden/>
                <w:szCs w:val="22"/>
              </w:rPr>
              <w:fldChar w:fldCharType="separate"/>
            </w:r>
            <w:r w:rsidR="005C3B24">
              <w:rPr>
                <w:noProof/>
                <w:webHidden/>
                <w:szCs w:val="22"/>
              </w:rPr>
              <w:t>3</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07" w:history="1">
            <w:r w:rsidR="00BA0ACA" w:rsidRPr="00BA0ACA">
              <w:rPr>
                <w:rStyle w:val="Hyperlink"/>
                <w:noProof/>
                <w:szCs w:val="22"/>
              </w:rPr>
              <w:t>2.3.1.</w:t>
            </w:r>
            <w:r w:rsidR="0028188B">
              <w:rPr>
                <w:rStyle w:val="Hyperlink"/>
                <w:noProof/>
                <w:szCs w:val="22"/>
              </w:rPr>
              <w:t xml:space="preserve">  </w:t>
            </w:r>
            <w:r w:rsidR="00BA0ACA" w:rsidRPr="00BA0ACA">
              <w:rPr>
                <w:rStyle w:val="Hyperlink"/>
                <w:noProof/>
                <w:szCs w:val="22"/>
              </w:rPr>
              <w:t>Elements of Data Publication</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_Toc479328107 \h </w:instrText>
            </w:r>
            <w:r w:rsidRPr="00BA0ACA">
              <w:rPr>
                <w:noProof/>
                <w:webHidden/>
                <w:szCs w:val="22"/>
              </w:rPr>
            </w:r>
            <w:r w:rsidRPr="00BA0ACA">
              <w:rPr>
                <w:noProof/>
                <w:webHidden/>
                <w:szCs w:val="22"/>
              </w:rPr>
              <w:fldChar w:fldCharType="separate"/>
            </w:r>
            <w:r w:rsidR="005C3B24">
              <w:rPr>
                <w:noProof/>
                <w:webHidden/>
                <w:szCs w:val="22"/>
              </w:rPr>
              <w:t>3</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08" w:history="1">
            <w:r w:rsidR="00BA0ACA" w:rsidRPr="00BA0ACA">
              <w:rPr>
                <w:rStyle w:val="Hyperlink"/>
                <w:noProof/>
                <w:szCs w:val="22"/>
              </w:rPr>
              <w:t>2.3.2.</w:t>
            </w:r>
            <w:r w:rsidR="0028188B">
              <w:rPr>
                <w:rStyle w:val="Hyperlink"/>
                <w:noProof/>
                <w:szCs w:val="22"/>
              </w:rPr>
              <w:t xml:space="preserve">  </w:t>
            </w:r>
            <w:r w:rsidR="00BA0ACA" w:rsidRPr="00BA0ACA">
              <w:rPr>
                <w:rStyle w:val="Hyperlink"/>
                <w:noProof/>
                <w:szCs w:val="22"/>
              </w:rPr>
              <w:t>Publication Timelines and Format of Publications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_Toc479328108 \h </w:instrText>
            </w:r>
            <w:r w:rsidRPr="00BA0ACA">
              <w:rPr>
                <w:noProof/>
                <w:webHidden/>
                <w:szCs w:val="22"/>
              </w:rPr>
            </w:r>
            <w:r w:rsidRPr="00BA0ACA">
              <w:rPr>
                <w:noProof/>
                <w:webHidden/>
                <w:szCs w:val="22"/>
              </w:rPr>
              <w:fldChar w:fldCharType="separate"/>
            </w:r>
            <w:r w:rsidR="005C3B24">
              <w:rPr>
                <w:noProof/>
                <w:webHidden/>
                <w:szCs w:val="22"/>
              </w:rPr>
              <w:t>3</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09" w:history="1">
            <w:r w:rsidR="00BA0ACA" w:rsidRPr="00BA0ACA">
              <w:rPr>
                <w:rStyle w:val="Hyperlink"/>
                <w:noProof/>
                <w:szCs w:val="22"/>
              </w:rPr>
              <w:t>2.3.3.</w:t>
            </w:r>
            <w:r w:rsidR="0028188B">
              <w:rPr>
                <w:rStyle w:val="Hyperlink"/>
                <w:noProof/>
                <w:szCs w:val="22"/>
              </w:rPr>
              <w:t xml:space="preserve">  </w:t>
            </w:r>
            <w:r w:rsidR="00BA0ACA" w:rsidRPr="00BA0ACA">
              <w:rPr>
                <w:rStyle w:val="Hyperlink"/>
                <w:noProof/>
                <w:szCs w:val="22"/>
              </w:rPr>
              <w:t>Notification</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_Toc479328109 \h </w:instrText>
            </w:r>
            <w:r w:rsidRPr="00BA0ACA">
              <w:rPr>
                <w:noProof/>
                <w:webHidden/>
                <w:szCs w:val="22"/>
              </w:rPr>
            </w:r>
            <w:r w:rsidRPr="00BA0ACA">
              <w:rPr>
                <w:noProof/>
                <w:webHidden/>
                <w:szCs w:val="22"/>
              </w:rPr>
              <w:fldChar w:fldCharType="separate"/>
            </w:r>
            <w:r w:rsidR="005C3B24">
              <w:rPr>
                <w:noProof/>
                <w:webHidden/>
                <w:szCs w:val="22"/>
              </w:rPr>
              <w:t>3</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0" w:history="1">
            <w:r w:rsidR="00BA0ACA" w:rsidRPr="00BA0ACA">
              <w:rPr>
                <w:rStyle w:val="Hyperlink"/>
                <w:noProof/>
                <w:szCs w:val="22"/>
              </w:rPr>
              <w:t>2.3.4.</w:t>
            </w:r>
            <w:r w:rsidR="0028188B">
              <w:rPr>
                <w:rStyle w:val="Hyperlink"/>
                <w:noProof/>
                <w:szCs w:val="22"/>
              </w:rPr>
              <w:t xml:space="preserve">  </w:t>
            </w:r>
            <w:r w:rsidR="00BA0ACA" w:rsidRPr="00BA0ACA">
              <w:rPr>
                <w:rStyle w:val="Hyperlink"/>
                <w:noProof/>
                <w:szCs w:val="22"/>
              </w:rPr>
              <w:t>Viewing and Access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_Toc479328110 \h </w:instrText>
            </w:r>
            <w:r w:rsidRPr="00BA0ACA">
              <w:rPr>
                <w:noProof/>
                <w:webHidden/>
                <w:szCs w:val="22"/>
              </w:rPr>
            </w:r>
            <w:r w:rsidRPr="00BA0ACA">
              <w:rPr>
                <w:noProof/>
                <w:webHidden/>
                <w:szCs w:val="22"/>
              </w:rPr>
              <w:fldChar w:fldCharType="separate"/>
            </w:r>
            <w:r w:rsidR="005C3B24">
              <w:rPr>
                <w:noProof/>
                <w:webHidden/>
                <w:szCs w:val="22"/>
              </w:rPr>
              <w:t>4</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1" w:history="1">
            <w:r w:rsidR="00BA0ACA" w:rsidRPr="00BA0ACA">
              <w:rPr>
                <w:rStyle w:val="Hyperlink"/>
                <w:noProof/>
                <w:szCs w:val="22"/>
              </w:rPr>
              <w:t>2.3.5.</w:t>
            </w:r>
            <w:r w:rsidR="0028188B">
              <w:rPr>
                <w:rStyle w:val="Hyperlink"/>
                <w:noProof/>
                <w:szCs w:val="22"/>
              </w:rPr>
              <w:t xml:space="preserve">  </w:t>
            </w:r>
            <w:r w:rsidR="00BA0ACA" w:rsidRPr="00BA0ACA">
              <w:rPr>
                <w:rStyle w:val="Hyperlink"/>
                <w:noProof/>
                <w:szCs w:val="22"/>
              </w:rPr>
              <w:t>Publication Updates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_Toc479328111 \h </w:instrText>
            </w:r>
            <w:r w:rsidRPr="00BA0ACA">
              <w:rPr>
                <w:noProof/>
                <w:webHidden/>
                <w:szCs w:val="22"/>
              </w:rPr>
            </w:r>
            <w:r w:rsidRPr="00BA0ACA">
              <w:rPr>
                <w:noProof/>
                <w:webHidden/>
                <w:szCs w:val="22"/>
              </w:rPr>
              <w:fldChar w:fldCharType="separate"/>
            </w:r>
            <w:r w:rsidR="005C3B24">
              <w:rPr>
                <w:noProof/>
                <w:webHidden/>
                <w:szCs w:val="22"/>
              </w:rPr>
              <w:t>4</w:t>
            </w:r>
            <w:r w:rsidRPr="00BA0ACA">
              <w:rPr>
                <w:noProof/>
                <w:webHidden/>
                <w:szCs w:val="22"/>
              </w:rPr>
              <w:fldChar w:fldCharType="end"/>
            </w:r>
          </w:hyperlink>
        </w:p>
        <w:p w:rsidR="00BA0ACA" w:rsidRPr="00BA0ACA" w:rsidRDefault="00681ABF" w:rsidP="009C7E06">
          <w:pPr>
            <w:pStyle w:val="TOC2"/>
            <w:tabs>
              <w:tab w:val="left" w:pos="1320"/>
            </w:tabs>
            <w:spacing w:after="120"/>
            <w:rPr>
              <w:rFonts w:asciiTheme="minorHAnsi" w:eastAsiaTheme="minorEastAsia" w:hAnsiTheme="minorHAnsi" w:cstheme="minorBidi"/>
              <w:noProof/>
              <w:szCs w:val="22"/>
              <w:lang w:val="en-IE" w:eastAsia="en-IE"/>
            </w:rPr>
          </w:pPr>
          <w:hyperlink w:anchor="_Toc479328112" w:history="1">
            <w:r w:rsidR="00BA0ACA" w:rsidRPr="00BA0ACA">
              <w:rPr>
                <w:rStyle w:val="Hyperlink"/>
                <w:noProof/>
                <w:szCs w:val="22"/>
              </w:rPr>
              <w:t>2.4.</w:t>
            </w:r>
            <w:r w:rsidR="00BA0ACA" w:rsidRPr="00BA0ACA">
              <w:rPr>
                <w:rFonts w:asciiTheme="minorHAnsi" w:eastAsiaTheme="minorEastAsia" w:hAnsiTheme="minorHAnsi" w:cstheme="minorBidi"/>
                <w:noProof/>
                <w:szCs w:val="22"/>
                <w:lang w:val="en-IE" w:eastAsia="en-IE"/>
              </w:rPr>
              <w:tab/>
            </w:r>
            <w:r w:rsidR="00BA0ACA" w:rsidRPr="00BA0ACA">
              <w:rPr>
                <w:rStyle w:val="Hyperlink"/>
                <w:noProof/>
                <w:szCs w:val="22"/>
              </w:rPr>
              <w:t>Data Reporting</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_Toc479328112 \h </w:instrText>
            </w:r>
            <w:r w:rsidRPr="00BA0ACA">
              <w:rPr>
                <w:noProof/>
                <w:webHidden/>
                <w:szCs w:val="22"/>
              </w:rPr>
            </w:r>
            <w:r w:rsidRPr="00BA0ACA">
              <w:rPr>
                <w:noProof/>
                <w:webHidden/>
                <w:szCs w:val="22"/>
              </w:rPr>
              <w:fldChar w:fldCharType="separate"/>
            </w:r>
            <w:r w:rsidR="005C3B24">
              <w:rPr>
                <w:noProof/>
                <w:webHidden/>
                <w:szCs w:val="22"/>
              </w:rPr>
              <w:t>4</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3" w:history="1">
            <w:r w:rsidR="00BA0ACA" w:rsidRPr="00BA0ACA">
              <w:rPr>
                <w:rStyle w:val="Hyperlink"/>
                <w:noProof/>
                <w:szCs w:val="22"/>
              </w:rPr>
              <w:t>2.4.1.</w:t>
            </w:r>
            <w:r w:rsidR="0028188B">
              <w:rPr>
                <w:rStyle w:val="Hyperlink"/>
                <w:noProof/>
                <w:szCs w:val="22"/>
              </w:rPr>
              <w:t xml:space="preserve">  </w:t>
            </w:r>
            <w:r w:rsidR="00BA0ACA" w:rsidRPr="00BA0ACA">
              <w:rPr>
                <w:rStyle w:val="Hyperlink"/>
                <w:noProof/>
                <w:szCs w:val="22"/>
              </w:rPr>
              <w:t>Elements of Data Reporting</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_Toc479328113 \h </w:instrText>
            </w:r>
            <w:r w:rsidRPr="00BA0ACA">
              <w:rPr>
                <w:noProof/>
                <w:webHidden/>
                <w:szCs w:val="22"/>
              </w:rPr>
            </w:r>
            <w:r w:rsidRPr="00BA0ACA">
              <w:rPr>
                <w:noProof/>
                <w:webHidden/>
                <w:szCs w:val="22"/>
              </w:rPr>
              <w:fldChar w:fldCharType="separate"/>
            </w:r>
            <w:r w:rsidR="005C3B24">
              <w:rPr>
                <w:noProof/>
                <w:webHidden/>
                <w:szCs w:val="22"/>
              </w:rPr>
              <w:t>4</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4" w:history="1">
            <w:r w:rsidR="00BA0ACA" w:rsidRPr="00BA0ACA">
              <w:rPr>
                <w:rStyle w:val="Hyperlink"/>
                <w:noProof/>
                <w:szCs w:val="22"/>
              </w:rPr>
              <w:t>2.4.2.</w:t>
            </w:r>
            <w:r w:rsidR="0028188B">
              <w:rPr>
                <w:rStyle w:val="Hyperlink"/>
                <w:noProof/>
                <w:szCs w:val="22"/>
              </w:rPr>
              <w:t xml:space="preserve">  </w:t>
            </w:r>
            <w:r w:rsidR="00BA0ACA" w:rsidRPr="00BA0ACA">
              <w:rPr>
                <w:rStyle w:val="Hyperlink"/>
                <w:noProof/>
                <w:szCs w:val="22"/>
              </w:rPr>
              <w:t>Availability</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_Toc479328114 \h </w:instrText>
            </w:r>
            <w:r w:rsidRPr="00BA0ACA">
              <w:rPr>
                <w:noProof/>
                <w:webHidden/>
                <w:szCs w:val="22"/>
              </w:rPr>
            </w:r>
            <w:r w:rsidRPr="00BA0ACA">
              <w:rPr>
                <w:noProof/>
                <w:webHidden/>
                <w:szCs w:val="22"/>
              </w:rPr>
              <w:fldChar w:fldCharType="separate"/>
            </w:r>
            <w:r w:rsidR="005C3B24">
              <w:rPr>
                <w:noProof/>
                <w:webHidden/>
                <w:szCs w:val="22"/>
              </w:rPr>
              <w:t>4</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5" w:history="1">
            <w:r w:rsidR="00BA0ACA" w:rsidRPr="00BA0ACA">
              <w:rPr>
                <w:rStyle w:val="Hyperlink"/>
                <w:noProof/>
                <w:szCs w:val="22"/>
              </w:rPr>
              <w:t>2.4.3.</w:t>
            </w:r>
            <w:r w:rsidR="0028188B">
              <w:rPr>
                <w:rStyle w:val="Hyperlink"/>
                <w:noProof/>
                <w:szCs w:val="22"/>
              </w:rPr>
              <w:t xml:space="preserve">  </w:t>
            </w:r>
            <w:r w:rsidR="00BA0ACA" w:rsidRPr="00BA0ACA">
              <w:rPr>
                <w:rStyle w:val="Hyperlink"/>
                <w:noProof/>
                <w:szCs w:val="22"/>
              </w:rPr>
              <w:t>Updates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_Toc479328115 \h </w:instrText>
            </w:r>
            <w:r w:rsidRPr="00BA0ACA">
              <w:rPr>
                <w:noProof/>
                <w:webHidden/>
                <w:szCs w:val="22"/>
              </w:rPr>
            </w:r>
            <w:r w:rsidRPr="00BA0ACA">
              <w:rPr>
                <w:noProof/>
                <w:webHidden/>
                <w:szCs w:val="22"/>
              </w:rPr>
              <w:fldChar w:fldCharType="separate"/>
            </w:r>
            <w:r w:rsidR="005C3B24">
              <w:rPr>
                <w:noProof/>
                <w:webHidden/>
                <w:szCs w:val="22"/>
              </w:rPr>
              <w:t>4</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6" w:history="1">
            <w:r w:rsidR="00BA0ACA" w:rsidRPr="00BA0ACA">
              <w:rPr>
                <w:rStyle w:val="Hyperlink"/>
                <w:noProof/>
                <w:szCs w:val="22"/>
              </w:rPr>
              <w:t>2.4.4.</w:t>
            </w:r>
            <w:r w:rsidR="0028188B">
              <w:rPr>
                <w:rStyle w:val="Hyperlink"/>
                <w:noProof/>
                <w:szCs w:val="22"/>
              </w:rPr>
              <w:t xml:space="preserve">  </w:t>
            </w:r>
            <w:r w:rsidR="00BA0ACA" w:rsidRPr="00BA0ACA">
              <w:rPr>
                <w:rStyle w:val="Hyperlink"/>
                <w:noProof/>
                <w:szCs w:val="22"/>
              </w:rPr>
              <w:t>Scheduled and Requested Reports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_Toc479328116 \h </w:instrText>
            </w:r>
            <w:r w:rsidRPr="00BA0ACA">
              <w:rPr>
                <w:noProof/>
                <w:webHidden/>
                <w:szCs w:val="22"/>
              </w:rPr>
            </w:r>
            <w:r w:rsidRPr="00BA0ACA">
              <w:rPr>
                <w:noProof/>
                <w:webHidden/>
                <w:szCs w:val="22"/>
              </w:rPr>
              <w:fldChar w:fldCharType="separate"/>
            </w:r>
            <w:r w:rsidR="005C3B24">
              <w:rPr>
                <w:noProof/>
                <w:webHidden/>
                <w:szCs w:val="22"/>
              </w:rPr>
              <w:t>5</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7" w:history="1">
            <w:r w:rsidR="00BA0ACA" w:rsidRPr="00BA0ACA">
              <w:rPr>
                <w:rStyle w:val="Hyperlink"/>
                <w:noProof/>
                <w:szCs w:val="22"/>
              </w:rPr>
              <w:t>2.4.5.</w:t>
            </w:r>
            <w:r w:rsidR="0028188B">
              <w:rPr>
                <w:rStyle w:val="Hyperlink"/>
                <w:noProof/>
                <w:szCs w:val="22"/>
              </w:rPr>
              <w:t xml:space="preserve">  </w:t>
            </w:r>
            <w:r w:rsidR="00BA0ACA" w:rsidRPr="00BA0ACA">
              <w:rPr>
                <w:rStyle w:val="Hyperlink"/>
                <w:noProof/>
                <w:szCs w:val="22"/>
              </w:rPr>
              <w:t>Notification</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_Toc479328117 \h </w:instrText>
            </w:r>
            <w:r w:rsidRPr="00BA0ACA">
              <w:rPr>
                <w:noProof/>
                <w:webHidden/>
                <w:szCs w:val="22"/>
              </w:rPr>
            </w:r>
            <w:r w:rsidRPr="00BA0ACA">
              <w:rPr>
                <w:noProof/>
                <w:webHidden/>
                <w:szCs w:val="22"/>
              </w:rPr>
              <w:fldChar w:fldCharType="separate"/>
            </w:r>
            <w:r w:rsidR="005C3B24">
              <w:rPr>
                <w:noProof/>
                <w:webHidden/>
                <w:szCs w:val="22"/>
              </w:rPr>
              <w:t>5</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8" w:history="1">
            <w:r w:rsidR="00BA0ACA" w:rsidRPr="00BA0ACA">
              <w:rPr>
                <w:rStyle w:val="Hyperlink"/>
                <w:noProof/>
                <w:szCs w:val="22"/>
              </w:rPr>
              <w:t>2.4.6.</w:t>
            </w:r>
            <w:r w:rsidR="0028188B">
              <w:rPr>
                <w:rStyle w:val="Hyperlink"/>
                <w:noProof/>
                <w:szCs w:val="22"/>
              </w:rPr>
              <w:t xml:space="preserve">  </w:t>
            </w:r>
            <w:r w:rsidR="00BA0ACA" w:rsidRPr="00BA0ACA">
              <w:rPr>
                <w:rStyle w:val="Hyperlink"/>
                <w:noProof/>
                <w:szCs w:val="22"/>
              </w:rPr>
              <w:t>Viewing and Access</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_Toc479328118 \h </w:instrText>
            </w:r>
            <w:r w:rsidRPr="00BA0ACA">
              <w:rPr>
                <w:noProof/>
                <w:webHidden/>
                <w:szCs w:val="22"/>
              </w:rPr>
            </w:r>
            <w:r w:rsidRPr="00BA0ACA">
              <w:rPr>
                <w:noProof/>
                <w:webHidden/>
                <w:szCs w:val="22"/>
              </w:rPr>
              <w:fldChar w:fldCharType="separate"/>
            </w:r>
            <w:r w:rsidR="005C3B24">
              <w:rPr>
                <w:noProof/>
                <w:webHidden/>
                <w:szCs w:val="22"/>
              </w:rPr>
              <w:t>5</w:t>
            </w:r>
            <w:r w:rsidRPr="00BA0ACA">
              <w:rPr>
                <w:noProof/>
                <w:webHidden/>
                <w:szCs w:val="22"/>
              </w:rPr>
              <w:fldChar w:fldCharType="end"/>
            </w:r>
          </w:hyperlink>
        </w:p>
        <w:p w:rsidR="00BA0ACA" w:rsidRPr="00BA0ACA" w:rsidRDefault="00681ABF" w:rsidP="0028188B">
          <w:pPr>
            <w:pStyle w:val="TOC2"/>
            <w:tabs>
              <w:tab w:val="left" w:pos="1540"/>
            </w:tabs>
            <w:spacing w:after="120"/>
            <w:ind w:firstLine="783"/>
            <w:rPr>
              <w:rFonts w:asciiTheme="minorHAnsi" w:eastAsiaTheme="minorEastAsia" w:hAnsiTheme="minorHAnsi" w:cstheme="minorBidi"/>
              <w:noProof/>
              <w:szCs w:val="22"/>
              <w:lang w:val="en-IE" w:eastAsia="en-IE"/>
            </w:rPr>
          </w:pPr>
          <w:hyperlink w:anchor="_Toc479328119" w:history="1">
            <w:r w:rsidR="00BA0ACA" w:rsidRPr="00BA0ACA">
              <w:rPr>
                <w:rStyle w:val="Hyperlink"/>
                <w:noProof/>
                <w:szCs w:val="22"/>
              </w:rPr>
              <w:t>2.4.7.</w:t>
            </w:r>
            <w:r w:rsidR="0028188B">
              <w:rPr>
                <w:rStyle w:val="Hyperlink"/>
                <w:noProof/>
                <w:szCs w:val="22"/>
              </w:rPr>
              <w:t xml:space="preserve">  </w:t>
            </w:r>
            <w:r w:rsidR="00BA0ACA" w:rsidRPr="00BA0ACA">
              <w:rPr>
                <w:rStyle w:val="Hyperlink"/>
                <w:noProof/>
                <w:szCs w:val="22"/>
              </w:rPr>
              <w:t>Security</w:t>
            </w:r>
            <w:r w:rsidR="00BA0ACA" w:rsidRPr="00BA0ACA">
              <w:rPr>
                <w:noProof/>
                <w:webHidden/>
                <w:szCs w:val="22"/>
              </w:rPr>
              <w:tab/>
            </w:r>
            <w:r w:rsidRPr="00BA0ACA">
              <w:rPr>
                <w:noProof/>
                <w:webHidden/>
                <w:szCs w:val="22"/>
              </w:rPr>
              <w:fldChar w:fldCharType="begin"/>
            </w:r>
            <w:r w:rsidR="00BA0ACA" w:rsidRPr="00BA0ACA">
              <w:rPr>
                <w:noProof/>
                <w:webHidden/>
                <w:szCs w:val="22"/>
              </w:rPr>
              <w:instrText xml:space="preserve"> PAGEREF _Toc479328119 \h </w:instrText>
            </w:r>
            <w:r w:rsidRPr="00BA0ACA">
              <w:rPr>
                <w:noProof/>
                <w:webHidden/>
                <w:szCs w:val="22"/>
              </w:rPr>
            </w:r>
            <w:r w:rsidRPr="00BA0ACA">
              <w:rPr>
                <w:noProof/>
                <w:webHidden/>
                <w:szCs w:val="22"/>
              </w:rPr>
              <w:fldChar w:fldCharType="separate"/>
            </w:r>
            <w:r w:rsidR="005C3B24">
              <w:rPr>
                <w:noProof/>
                <w:webHidden/>
                <w:szCs w:val="22"/>
              </w:rPr>
              <w:t>5</w:t>
            </w:r>
            <w:r w:rsidRPr="00BA0ACA">
              <w:rPr>
                <w:noProof/>
                <w:webHidden/>
                <w:szCs w:val="22"/>
              </w:rPr>
              <w:fldChar w:fldCharType="end"/>
            </w:r>
          </w:hyperlink>
        </w:p>
        <w:p w:rsidR="00BA0ACA" w:rsidRPr="00BA0ACA" w:rsidRDefault="00681ABF" w:rsidP="009C7E06">
          <w:pPr>
            <w:pStyle w:val="TOC1"/>
            <w:spacing w:after="120"/>
            <w:rPr>
              <w:rFonts w:asciiTheme="minorHAnsi" w:eastAsiaTheme="minorEastAsia" w:hAnsiTheme="minorHAnsi" w:cstheme="minorBidi"/>
              <w:b w:val="0"/>
              <w:bCs w:val="0"/>
              <w:noProof/>
              <w:sz w:val="22"/>
              <w:szCs w:val="22"/>
              <w:lang w:val="en-IE" w:eastAsia="en-IE"/>
            </w:rPr>
          </w:pPr>
          <w:hyperlink w:anchor="_Toc479328120" w:history="1">
            <w:r w:rsidR="00BA0ACA" w:rsidRPr="00BA0ACA">
              <w:rPr>
                <w:rStyle w:val="Hyperlink"/>
                <w:b w:val="0"/>
                <w:noProof/>
                <w:sz w:val="22"/>
                <w:szCs w:val="22"/>
              </w:rPr>
              <w:t>APPENDIX 1: Definitions</w:t>
            </w:r>
            <w:r w:rsidR="00BA0ACA" w:rsidRPr="00BA0ACA">
              <w:rPr>
                <w:b w:val="0"/>
                <w:noProof/>
                <w:webHidden/>
                <w:sz w:val="22"/>
                <w:szCs w:val="22"/>
              </w:rPr>
              <w:tab/>
            </w:r>
            <w:r w:rsidRPr="00BA0ACA">
              <w:rPr>
                <w:b w:val="0"/>
                <w:noProof/>
                <w:webHidden/>
                <w:sz w:val="22"/>
                <w:szCs w:val="22"/>
              </w:rPr>
              <w:fldChar w:fldCharType="begin"/>
            </w:r>
            <w:r w:rsidR="00BA0ACA" w:rsidRPr="00BA0ACA">
              <w:rPr>
                <w:b w:val="0"/>
                <w:noProof/>
                <w:webHidden/>
                <w:sz w:val="22"/>
                <w:szCs w:val="22"/>
              </w:rPr>
              <w:instrText xml:space="preserve"> PAGEREF _Toc479328120 \h </w:instrText>
            </w:r>
            <w:r w:rsidRPr="00BA0ACA">
              <w:rPr>
                <w:b w:val="0"/>
                <w:noProof/>
                <w:webHidden/>
                <w:sz w:val="22"/>
                <w:szCs w:val="22"/>
              </w:rPr>
            </w:r>
            <w:r w:rsidRPr="00BA0ACA">
              <w:rPr>
                <w:b w:val="0"/>
                <w:noProof/>
                <w:webHidden/>
                <w:sz w:val="22"/>
                <w:szCs w:val="22"/>
              </w:rPr>
              <w:fldChar w:fldCharType="separate"/>
            </w:r>
            <w:r w:rsidR="005C3B24">
              <w:rPr>
                <w:b w:val="0"/>
                <w:noProof/>
                <w:webHidden/>
                <w:sz w:val="22"/>
                <w:szCs w:val="22"/>
              </w:rPr>
              <w:t>6</w:t>
            </w:r>
            <w:r w:rsidRPr="00BA0ACA">
              <w:rPr>
                <w:b w:val="0"/>
                <w:noProof/>
                <w:webHidden/>
                <w:sz w:val="22"/>
                <w:szCs w:val="22"/>
              </w:rPr>
              <w:fldChar w:fldCharType="end"/>
            </w:r>
          </w:hyperlink>
        </w:p>
        <w:p w:rsidR="00BA0ACA" w:rsidRPr="00BA0ACA" w:rsidRDefault="00681ABF" w:rsidP="009C7E06">
          <w:pPr>
            <w:pStyle w:val="TOC1"/>
            <w:spacing w:after="120"/>
            <w:rPr>
              <w:rFonts w:asciiTheme="minorHAnsi" w:eastAsiaTheme="minorEastAsia" w:hAnsiTheme="minorHAnsi" w:cstheme="minorBidi"/>
              <w:b w:val="0"/>
              <w:bCs w:val="0"/>
              <w:noProof/>
              <w:sz w:val="22"/>
              <w:szCs w:val="22"/>
              <w:lang w:val="en-IE" w:eastAsia="en-IE"/>
            </w:rPr>
          </w:pPr>
          <w:hyperlink w:anchor="_Toc479328121" w:history="1">
            <w:r w:rsidR="00BA0ACA" w:rsidRPr="00BA0ACA">
              <w:rPr>
                <w:rStyle w:val="Hyperlink"/>
                <w:b w:val="0"/>
                <w:noProof/>
                <w:sz w:val="22"/>
                <w:szCs w:val="22"/>
              </w:rPr>
              <w:t>APPENDIX 2: Report Listing</w:t>
            </w:r>
            <w:r w:rsidR="00BA0ACA" w:rsidRPr="00BA0ACA">
              <w:rPr>
                <w:b w:val="0"/>
                <w:noProof/>
                <w:webHidden/>
                <w:sz w:val="22"/>
                <w:szCs w:val="22"/>
              </w:rPr>
              <w:tab/>
            </w:r>
            <w:r w:rsidRPr="00BA0ACA">
              <w:rPr>
                <w:b w:val="0"/>
                <w:noProof/>
                <w:webHidden/>
                <w:sz w:val="22"/>
                <w:szCs w:val="22"/>
              </w:rPr>
              <w:fldChar w:fldCharType="begin"/>
            </w:r>
            <w:r w:rsidR="00BA0ACA" w:rsidRPr="00BA0ACA">
              <w:rPr>
                <w:b w:val="0"/>
                <w:noProof/>
                <w:webHidden/>
                <w:sz w:val="22"/>
                <w:szCs w:val="22"/>
              </w:rPr>
              <w:instrText xml:space="preserve"> PAGEREF _Toc479328121 \h </w:instrText>
            </w:r>
            <w:r w:rsidRPr="00BA0ACA">
              <w:rPr>
                <w:b w:val="0"/>
                <w:noProof/>
                <w:webHidden/>
                <w:sz w:val="22"/>
                <w:szCs w:val="22"/>
              </w:rPr>
            </w:r>
            <w:r w:rsidRPr="00BA0ACA">
              <w:rPr>
                <w:b w:val="0"/>
                <w:noProof/>
                <w:webHidden/>
                <w:sz w:val="22"/>
                <w:szCs w:val="22"/>
              </w:rPr>
              <w:fldChar w:fldCharType="separate"/>
            </w:r>
            <w:r w:rsidR="005C3B24">
              <w:rPr>
                <w:b w:val="0"/>
                <w:noProof/>
                <w:webHidden/>
                <w:sz w:val="22"/>
                <w:szCs w:val="22"/>
              </w:rPr>
              <w:t>8</w:t>
            </w:r>
            <w:r w:rsidRPr="00BA0ACA">
              <w:rPr>
                <w:b w:val="0"/>
                <w:noProof/>
                <w:webHidden/>
                <w:sz w:val="22"/>
                <w:szCs w:val="22"/>
              </w:rPr>
              <w:fldChar w:fldCharType="end"/>
            </w:r>
          </w:hyperlink>
        </w:p>
        <w:p w:rsidR="00014A8E" w:rsidRDefault="00681ABF" w:rsidP="00014A8E">
          <w:pPr>
            <w:pStyle w:val="CERnon-indent"/>
            <w:rPr>
              <w:noProof/>
              <w:szCs w:val="24"/>
            </w:rPr>
          </w:pPr>
          <w:r w:rsidRPr="00BA0ACA">
            <w:rPr>
              <w:rFonts w:asciiTheme="majorHAnsi" w:eastAsiaTheme="majorEastAsia" w:hAnsiTheme="majorHAnsi" w:cstheme="majorBidi"/>
              <w:b/>
              <w:bCs/>
              <w:color w:val="365F91" w:themeColor="accent1" w:themeShade="BF"/>
              <w:szCs w:val="22"/>
            </w:rPr>
            <w:fldChar w:fldCharType="end"/>
          </w:r>
        </w:p>
      </w:sdtContent>
    </w:sdt>
    <w:p w:rsidR="00DD5202" w:rsidRPr="00022FB2" w:rsidRDefault="00DD5202" w:rsidP="006E4FDD">
      <w:pPr>
        <w:pStyle w:val="CERnon-indent"/>
        <w:rPr>
          <w:color w:val="auto"/>
        </w:rPr>
      </w:pPr>
    </w:p>
    <w:p w:rsidR="00FE1067" w:rsidRDefault="00FE1067" w:rsidP="006E4FDD">
      <w:pPr>
        <w:pStyle w:val="CERnon-indent"/>
        <w:rPr>
          <w:color w:val="auto"/>
        </w:rPr>
      </w:pPr>
    </w:p>
    <w:p w:rsidR="00FE1067" w:rsidRPr="00FE1067" w:rsidRDefault="00FE1067" w:rsidP="00B222F7">
      <w:pPr>
        <w:pStyle w:val="CERBODY"/>
        <w:numPr>
          <w:ilvl w:val="0"/>
          <w:numId w:val="0"/>
        </w:numPr>
      </w:pPr>
    </w:p>
    <w:p w:rsidR="00FE1067" w:rsidRDefault="00FE1067" w:rsidP="00FE1067">
      <w:pPr>
        <w:pStyle w:val="CERnon-indent"/>
        <w:tabs>
          <w:tab w:val="clear" w:pos="851"/>
          <w:tab w:val="left" w:pos="5509"/>
        </w:tabs>
      </w:pPr>
      <w:r>
        <w:tab/>
      </w:r>
    </w:p>
    <w:p w:rsidR="00792833" w:rsidRPr="00022FB2" w:rsidRDefault="005479BE" w:rsidP="006E4FDD">
      <w:pPr>
        <w:pStyle w:val="CERnon-indent"/>
        <w:rPr>
          <w:b/>
          <w:color w:val="auto"/>
          <w:sz w:val="24"/>
          <w:szCs w:val="24"/>
        </w:rPr>
      </w:pPr>
      <w:r w:rsidRPr="00FE1067">
        <w:br w:type="page"/>
      </w:r>
      <w:r w:rsidR="006E4FDD" w:rsidRPr="00022FB2">
        <w:rPr>
          <w:b/>
          <w:color w:val="auto"/>
          <w:sz w:val="24"/>
          <w:szCs w:val="24"/>
        </w:rPr>
        <w:lastRenderedPageBreak/>
        <w:t>DOCUMENT HISTORY</w:t>
      </w:r>
    </w:p>
    <w:p w:rsidR="0081658D" w:rsidRPr="004268C9" w:rsidRDefault="0081658D" w:rsidP="006E5A89">
      <w:pPr>
        <w:pStyle w:val="H1"/>
        <w:rPr>
          <w:rFonts w:ascii="Arial" w:hAnsi="Arial" w:cs="Arial"/>
          <w:sz w:val="24"/>
          <w:szCs w:val="24"/>
          <w:lang w:val="en-IE"/>
        </w:rPr>
      </w:pPr>
    </w:p>
    <w:tbl>
      <w:tblPr>
        <w:tblStyle w:val="TableList4"/>
        <w:tblW w:w="9288" w:type="dxa"/>
        <w:tblLayout w:type="fixed"/>
        <w:tblLook w:val="0000"/>
      </w:tblPr>
      <w:tblGrid>
        <w:gridCol w:w="1176"/>
        <w:gridCol w:w="1452"/>
        <w:gridCol w:w="2700"/>
        <w:gridCol w:w="3960"/>
      </w:tblGrid>
      <w:tr w:rsidR="0081658D" w:rsidRPr="004268C9" w:rsidTr="006E5A89">
        <w:trPr>
          <w:trHeight w:val="267"/>
        </w:trPr>
        <w:tc>
          <w:tcPr>
            <w:tcW w:w="1176" w:type="dxa"/>
            <w:tcBorders>
              <w:top w:val="single" w:sz="18" w:space="0" w:color="auto"/>
              <w:bottom w:val="single" w:sz="18" w:space="0" w:color="auto"/>
            </w:tcBorders>
            <w:shd w:val="clear" w:color="auto" w:fill="F2F2F2" w:themeFill="background1" w:themeFillShade="F2"/>
          </w:tcPr>
          <w:p w:rsidR="0081658D" w:rsidRPr="004268C9" w:rsidRDefault="0081658D" w:rsidP="0081658D">
            <w:pPr>
              <w:pStyle w:val="TableColumnHeadings"/>
              <w:rPr>
                <w:rFonts w:ascii="Arial" w:hAnsi="Arial" w:cs="Arial"/>
                <w:smallCaps w:val="0"/>
                <w:lang w:val="en-IE"/>
              </w:rPr>
            </w:pPr>
            <w:r w:rsidRPr="004268C9">
              <w:rPr>
                <w:rFonts w:ascii="Arial" w:hAnsi="Arial" w:cs="Arial"/>
                <w:smallCaps w:val="0"/>
                <w:lang w:val="en-IE"/>
              </w:rPr>
              <w:t>Version</w:t>
            </w:r>
          </w:p>
        </w:tc>
        <w:tc>
          <w:tcPr>
            <w:tcW w:w="1452" w:type="dxa"/>
            <w:tcBorders>
              <w:top w:val="single" w:sz="18" w:space="0" w:color="auto"/>
              <w:bottom w:val="single" w:sz="18" w:space="0" w:color="auto"/>
            </w:tcBorders>
            <w:shd w:val="clear" w:color="auto" w:fill="F2F2F2" w:themeFill="background1" w:themeFillShade="F2"/>
          </w:tcPr>
          <w:p w:rsidR="0081658D" w:rsidRPr="004268C9" w:rsidRDefault="0081658D" w:rsidP="0081658D">
            <w:pPr>
              <w:pStyle w:val="TableColumnHeadings"/>
              <w:rPr>
                <w:rFonts w:ascii="Arial" w:hAnsi="Arial" w:cs="Arial"/>
                <w:smallCaps w:val="0"/>
                <w:lang w:val="en-IE"/>
              </w:rPr>
            </w:pPr>
            <w:r w:rsidRPr="004268C9">
              <w:rPr>
                <w:rFonts w:ascii="Arial" w:hAnsi="Arial" w:cs="Arial"/>
                <w:smallCaps w:val="0"/>
                <w:lang w:val="en-IE"/>
              </w:rPr>
              <w:t>Date</w:t>
            </w:r>
          </w:p>
        </w:tc>
        <w:tc>
          <w:tcPr>
            <w:tcW w:w="2700" w:type="dxa"/>
            <w:tcBorders>
              <w:top w:val="single" w:sz="18" w:space="0" w:color="auto"/>
              <w:bottom w:val="single" w:sz="18" w:space="0" w:color="auto"/>
            </w:tcBorders>
            <w:shd w:val="clear" w:color="auto" w:fill="F2F2F2" w:themeFill="background1" w:themeFillShade="F2"/>
          </w:tcPr>
          <w:p w:rsidR="0081658D" w:rsidRPr="004268C9" w:rsidRDefault="0081658D" w:rsidP="0081658D">
            <w:pPr>
              <w:pStyle w:val="TableColumnHeadings"/>
              <w:rPr>
                <w:rFonts w:ascii="Arial" w:hAnsi="Arial" w:cs="Arial"/>
                <w:smallCaps w:val="0"/>
                <w:lang w:val="en-IE"/>
              </w:rPr>
            </w:pPr>
            <w:r w:rsidRPr="004268C9">
              <w:rPr>
                <w:rFonts w:ascii="Arial" w:hAnsi="Arial" w:cs="Arial"/>
                <w:smallCaps w:val="0"/>
                <w:lang w:val="en-IE"/>
              </w:rPr>
              <w:t>Author</w:t>
            </w:r>
          </w:p>
        </w:tc>
        <w:tc>
          <w:tcPr>
            <w:tcW w:w="3960" w:type="dxa"/>
            <w:tcBorders>
              <w:top w:val="single" w:sz="18" w:space="0" w:color="auto"/>
              <w:bottom w:val="single" w:sz="18" w:space="0" w:color="auto"/>
            </w:tcBorders>
            <w:shd w:val="clear" w:color="auto" w:fill="F2F2F2" w:themeFill="background1" w:themeFillShade="F2"/>
          </w:tcPr>
          <w:p w:rsidR="0081658D" w:rsidRPr="004268C9" w:rsidRDefault="0081658D" w:rsidP="0081658D">
            <w:pPr>
              <w:pStyle w:val="TableColumnHeadings"/>
              <w:rPr>
                <w:rFonts w:ascii="Arial" w:hAnsi="Arial" w:cs="Arial"/>
                <w:smallCaps w:val="0"/>
                <w:lang w:val="en-IE"/>
              </w:rPr>
            </w:pPr>
            <w:r w:rsidRPr="004268C9">
              <w:rPr>
                <w:rFonts w:ascii="Arial" w:hAnsi="Arial" w:cs="Arial"/>
                <w:smallCaps w:val="0"/>
                <w:lang w:val="en-IE"/>
              </w:rPr>
              <w:t>Comment</w:t>
            </w:r>
          </w:p>
        </w:tc>
      </w:tr>
      <w:tr w:rsidR="0081658D" w:rsidRPr="004268C9" w:rsidTr="006E5A89">
        <w:trPr>
          <w:trHeight w:val="300"/>
        </w:trPr>
        <w:tc>
          <w:tcPr>
            <w:tcW w:w="1176" w:type="dxa"/>
            <w:tcBorders>
              <w:top w:val="single" w:sz="18" w:space="0" w:color="auto"/>
            </w:tcBorders>
          </w:tcPr>
          <w:p w:rsidR="0081658D" w:rsidRPr="00014A8E" w:rsidDel="004A7E79" w:rsidRDefault="00BA0ACA" w:rsidP="0081658D">
            <w:pPr>
              <w:pStyle w:val="Body1"/>
              <w:rPr>
                <w:rFonts w:ascii="Arial" w:hAnsi="Arial" w:cs="Arial"/>
                <w:lang w:val="en-IE"/>
              </w:rPr>
            </w:pPr>
            <w:r>
              <w:rPr>
                <w:rFonts w:ascii="Arial" w:hAnsi="Arial" w:cs="Arial"/>
                <w:lang w:val="en-IE"/>
              </w:rPr>
              <w:t>1.0</w:t>
            </w:r>
          </w:p>
        </w:tc>
        <w:tc>
          <w:tcPr>
            <w:tcW w:w="1452" w:type="dxa"/>
            <w:tcBorders>
              <w:top w:val="single" w:sz="18" w:space="0" w:color="auto"/>
            </w:tcBorders>
          </w:tcPr>
          <w:p w:rsidR="0081658D" w:rsidRPr="00014A8E" w:rsidDel="004A7E79" w:rsidRDefault="00BA0ACA" w:rsidP="002F5732">
            <w:pPr>
              <w:pStyle w:val="Body1"/>
              <w:rPr>
                <w:rFonts w:ascii="Arial" w:hAnsi="Arial" w:cs="Arial"/>
                <w:lang w:val="en-IE"/>
              </w:rPr>
            </w:pPr>
            <w:r>
              <w:rPr>
                <w:rFonts w:ascii="Arial" w:hAnsi="Arial" w:cs="Arial"/>
                <w:lang w:val="en-IE"/>
              </w:rPr>
              <w:t>07/04</w:t>
            </w:r>
            <w:r w:rsidR="0081658D" w:rsidRPr="00014A8E">
              <w:rPr>
                <w:rFonts w:ascii="Arial" w:hAnsi="Arial" w:cs="Arial"/>
                <w:lang w:val="en-IE"/>
              </w:rPr>
              <w:t>/201</w:t>
            </w:r>
            <w:r w:rsidR="002F5732" w:rsidRPr="00014A8E">
              <w:rPr>
                <w:rFonts w:ascii="Arial" w:hAnsi="Arial" w:cs="Arial"/>
                <w:lang w:val="en-IE"/>
              </w:rPr>
              <w:t>7</w:t>
            </w:r>
          </w:p>
        </w:tc>
        <w:tc>
          <w:tcPr>
            <w:tcW w:w="2700" w:type="dxa"/>
            <w:tcBorders>
              <w:top w:val="single" w:sz="18" w:space="0" w:color="auto"/>
            </w:tcBorders>
          </w:tcPr>
          <w:p w:rsidR="0081658D" w:rsidRPr="00014A8E" w:rsidDel="004A7E79" w:rsidRDefault="00014A8E" w:rsidP="0081658D">
            <w:pPr>
              <w:pStyle w:val="Body1"/>
              <w:rPr>
                <w:rFonts w:ascii="Arial" w:hAnsi="Arial" w:cs="Arial"/>
                <w:lang w:val="en-IE"/>
              </w:rPr>
            </w:pPr>
            <w:r>
              <w:rPr>
                <w:rFonts w:ascii="Arial" w:hAnsi="Arial" w:cs="Arial"/>
                <w:lang w:val="en-IE"/>
              </w:rPr>
              <w:t>I-SEM Project Team</w:t>
            </w:r>
          </w:p>
        </w:tc>
        <w:tc>
          <w:tcPr>
            <w:tcW w:w="3960" w:type="dxa"/>
            <w:tcBorders>
              <w:top w:val="single" w:sz="18" w:space="0" w:color="auto"/>
            </w:tcBorders>
          </w:tcPr>
          <w:p w:rsidR="0081658D" w:rsidRPr="004268C9" w:rsidDel="004A7E79" w:rsidRDefault="0081658D" w:rsidP="0081658D">
            <w:pPr>
              <w:pStyle w:val="Body1"/>
              <w:rPr>
                <w:rFonts w:ascii="Arial" w:hAnsi="Arial" w:cs="Arial"/>
                <w:lang w:val="en-IE"/>
              </w:rPr>
            </w:pPr>
          </w:p>
        </w:tc>
      </w:tr>
    </w:tbl>
    <w:p w:rsidR="0081658D" w:rsidRDefault="0081658D" w:rsidP="0081658D">
      <w:pPr>
        <w:rPr>
          <w:rFonts w:cs="Arial"/>
          <w:sz w:val="24"/>
          <w:lang w:val="en-IE"/>
        </w:rPr>
      </w:pPr>
    </w:p>
    <w:p w:rsidR="0081658D" w:rsidRDefault="0081658D" w:rsidP="0081658D">
      <w:pPr>
        <w:pStyle w:val="CERnon-indent"/>
        <w:rPr>
          <w:b/>
          <w:color w:val="auto"/>
          <w:sz w:val="24"/>
          <w:szCs w:val="24"/>
        </w:rPr>
      </w:pPr>
      <w:r w:rsidRPr="0081658D">
        <w:rPr>
          <w:b/>
          <w:color w:val="auto"/>
          <w:sz w:val="24"/>
          <w:szCs w:val="24"/>
        </w:rPr>
        <w:t>RELATED DOCUMENTS</w:t>
      </w:r>
    </w:p>
    <w:p w:rsidR="0081658D" w:rsidRPr="0081658D" w:rsidRDefault="0081658D" w:rsidP="0081658D">
      <w:pPr>
        <w:pStyle w:val="CERnon-indent"/>
        <w:rPr>
          <w:b/>
          <w:color w:val="auto"/>
          <w:sz w:val="24"/>
          <w:szCs w:val="24"/>
        </w:rPr>
      </w:pPr>
    </w:p>
    <w:tbl>
      <w:tblPr>
        <w:tblStyle w:val="TableList3"/>
        <w:tblW w:w="9180" w:type="dxa"/>
        <w:tblLayout w:type="fixed"/>
        <w:tblLook w:val="0000"/>
      </w:tblPr>
      <w:tblGrid>
        <w:gridCol w:w="4248"/>
        <w:gridCol w:w="1260"/>
        <w:gridCol w:w="1440"/>
        <w:gridCol w:w="2232"/>
      </w:tblGrid>
      <w:tr w:rsidR="0081658D" w:rsidRPr="004268C9" w:rsidTr="006E5A89">
        <w:trPr>
          <w:trHeight w:val="109"/>
        </w:trPr>
        <w:tc>
          <w:tcPr>
            <w:tcW w:w="4248" w:type="dxa"/>
            <w:tcBorders>
              <w:top w:val="single" w:sz="18" w:space="0" w:color="auto"/>
              <w:bottom w:val="single" w:sz="18" w:space="0" w:color="auto"/>
            </w:tcBorders>
            <w:shd w:val="clear" w:color="auto" w:fill="F2F2F2" w:themeFill="background1" w:themeFillShade="F2"/>
          </w:tcPr>
          <w:p w:rsidR="0081658D" w:rsidRPr="004268C9" w:rsidRDefault="0081658D" w:rsidP="006E5A89">
            <w:pPr>
              <w:pStyle w:val="TableColumnHeadings"/>
              <w:rPr>
                <w:rFonts w:ascii="Arial" w:hAnsi="Arial" w:cs="Arial"/>
                <w:smallCaps w:val="0"/>
                <w:lang w:val="en-IE"/>
              </w:rPr>
            </w:pPr>
            <w:r w:rsidRPr="004268C9">
              <w:rPr>
                <w:rFonts w:ascii="Arial" w:hAnsi="Arial" w:cs="Arial"/>
                <w:smallCaps w:val="0"/>
                <w:lang w:val="en-IE"/>
              </w:rPr>
              <w:t>Document Title</w:t>
            </w:r>
          </w:p>
        </w:tc>
        <w:tc>
          <w:tcPr>
            <w:tcW w:w="1260" w:type="dxa"/>
            <w:tcBorders>
              <w:top w:val="single" w:sz="18" w:space="0" w:color="auto"/>
              <w:bottom w:val="single" w:sz="18" w:space="0" w:color="auto"/>
            </w:tcBorders>
            <w:shd w:val="clear" w:color="auto" w:fill="F2F2F2" w:themeFill="background1" w:themeFillShade="F2"/>
          </w:tcPr>
          <w:p w:rsidR="0081658D" w:rsidRPr="004268C9" w:rsidRDefault="0081658D" w:rsidP="006E5A89">
            <w:pPr>
              <w:pStyle w:val="TableColumnHeadings"/>
              <w:rPr>
                <w:rFonts w:ascii="Arial" w:hAnsi="Arial" w:cs="Arial"/>
                <w:smallCaps w:val="0"/>
                <w:lang w:val="en-IE"/>
              </w:rPr>
            </w:pPr>
            <w:r w:rsidRPr="004268C9">
              <w:rPr>
                <w:rFonts w:ascii="Arial" w:hAnsi="Arial" w:cs="Arial"/>
                <w:smallCaps w:val="0"/>
                <w:lang w:val="en-IE"/>
              </w:rPr>
              <w:t xml:space="preserve">Version </w:t>
            </w:r>
          </w:p>
        </w:tc>
        <w:tc>
          <w:tcPr>
            <w:tcW w:w="1440" w:type="dxa"/>
            <w:tcBorders>
              <w:top w:val="single" w:sz="18" w:space="0" w:color="auto"/>
              <w:bottom w:val="single" w:sz="18" w:space="0" w:color="auto"/>
            </w:tcBorders>
            <w:shd w:val="clear" w:color="auto" w:fill="F2F2F2" w:themeFill="background1" w:themeFillShade="F2"/>
          </w:tcPr>
          <w:p w:rsidR="0081658D" w:rsidRPr="004268C9" w:rsidRDefault="0081658D" w:rsidP="006E5A89">
            <w:pPr>
              <w:pStyle w:val="TableColumnHeadings"/>
              <w:rPr>
                <w:rFonts w:ascii="Arial" w:hAnsi="Arial" w:cs="Arial"/>
                <w:smallCaps w:val="0"/>
                <w:lang w:val="en-IE"/>
              </w:rPr>
            </w:pPr>
            <w:r w:rsidRPr="004268C9">
              <w:rPr>
                <w:rFonts w:ascii="Arial" w:hAnsi="Arial" w:cs="Arial"/>
                <w:smallCaps w:val="0"/>
                <w:lang w:val="en-IE"/>
              </w:rPr>
              <w:t>Date</w:t>
            </w:r>
          </w:p>
        </w:tc>
        <w:tc>
          <w:tcPr>
            <w:tcW w:w="2232" w:type="dxa"/>
            <w:tcBorders>
              <w:top w:val="single" w:sz="18" w:space="0" w:color="auto"/>
              <w:bottom w:val="single" w:sz="18" w:space="0" w:color="auto"/>
            </w:tcBorders>
            <w:shd w:val="clear" w:color="auto" w:fill="F2F2F2" w:themeFill="background1" w:themeFillShade="F2"/>
          </w:tcPr>
          <w:p w:rsidR="0081658D" w:rsidRPr="004268C9" w:rsidRDefault="0081658D" w:rsidP="006E5A89">
            <w:pPr>
              <w:pStyle w:val="TableColumnHeadings"/>
              <w:rPr>
                <w:rFonts w:ascii="Arial" w:hAnsi="Arial" w:cs="Arial"/>
                <w:smallCaps w:val="0"/>
                <w:lang w:val="en-IE"/>
              </w:rPr>
            </w:pPr>
            <w:r w:rsidRPr="004268C9">
              <w:rPr>
                <w:rFonts w:ascii="Arial" w:hAnsi="Arial" w:cs="Arial"/>
                <w:smallCaps w:val="0"/>
                <w:lang w:val="en-IE"/>
              </w:rPr>
              <w:t>By</w:t>
            </w:r>
          </w:p>
        </w:tc>
      </w:tr>
      <w:tr w:rsidR="0081658D" w:rsidRPr="004268C9" w:rsidTr="006E5A89">
        <w:trPr>
          <w:trHeight w:val="300"/>
        </w:trPr>
        <w:tc>
          <w:tcPr>
            <w:tcW w:w="4248" w:type="dxa"/>
            <w:tcBorders>
              <w:top w:val="single" w:sz="18" w:space="0" w:color="auto"/>
            </w:tcBorders>
          </w:tcPr>
          <w:p w:rsidR="0081658D" w:rsidRPr="004268C9" w:rsidRDefault="0081658D" w:rsidP="00D270F9">
            <w:pPr>
              <w:pStyle w:val="Body1"/>
              <w:spacing w:before="120" w:after="120"/>
              <w:rPr>
                <w:rFonts w:ascii="Arial" w:hAnsi="Arial" w:cs="Arial"/>
                <w:lang w:val="en-IE"/>
              </w:rPr>
            </w:pPr>
            <w:r w:rsidRPr="004268C9">
              <w:rPr>
                <w:rFonts w:ascii="Arial" w:hAnsi="Arial" w:cs="Arial"/>
                <w:lang w:val="en-IE"/>
              </w:rPr>
              <w:t xml:space="preserve">Trading and Settlement Code </w:t>
            </w:r>
          </w:p>
        </w:tc>
        <w:tc>
          <w:tcPr>
            <w:tcW w:w="1260" w:type="dxa"/>
            <w:tcBorders>
              <w:top w:val="single" w:sz="18" w:space="0" w:color="auto"/>
            </w:tcBorders>
          </w:tcPr>
          <w:p w:rsidR="0081658D" w:rsidRPr="004268C9" w:rsidRDefault="0081658D" w:rsidP="006E5A89">
            <w:pPr>
              <w:pStyle w:val="Body1"/>
              <w:rPr>
                <w:rFonts w:ascii="Arial" w:hAnsi="Arial" w:cs="Arial"/>
                <w:lang w:val="en-IE"/>
              </w:rPr>
            </w:pPr>
          </w:p>
        </w:tc>
        <w:tc>
          <w:tcPr>
            <w:tcW w:w="1440" w:type="dxa"/>
            <w:tcBorders>
              <w:top w:val="single" w:sz="18" w:space="0" w:color="auto"/>
            </w:tcBorders>
          </w:tcPr>
          <w:p w:rsidR="0081658D" w:rsidRPr="004268C9" w:rsidRDefault="0081658D" w:rsidP="006E5A89">
            <w:pPr>
              <w:pStyle w:val="Body1"/>
              <w:rPr>
                <w:rFonts w:ascii="Arial" w:hAnsi="Arial" w:cs="Arial"/>
                <w:lang w:val="en-IE"/>
              </w:rPr>
            </w:pPr>
          </w:p>
        </w:tc>
        <w:tc>
          <w:tcPr>
            <w:tcW w:w="2232" w:type="dxa"/>
            <w:tcBorders>
              <w:top w:val="single" w:sz="18" w:space="0" w:color="auto"/>
            </w:tcBorders>
          </w:tcPr>
          <w:p w:rsidR="0081658D" w:rsidRPr="004268C9" w:rsidRDefault="0081658D" w:rsidP="006E5A89">
            <w:pPr>
              <w:pStyle w:val="Body1"/>
              <w:rPr>
                <w:rFonts w:ascii="Arial" w:hAnsi="Arial" w:cs="Arial"/>
                <w:lang w:val="en-IE"/>
              </w:rPr>
            </w:pPr>
          </w:p>
        </w:tc>
      </w:tr>
      <w:tr w:rsidR="0081658D" w:rsidRPr="004268C9" w:rsidTr="006E5A89">
        <w:trPr>
          <w:trHeight w:val="300"/>
        </w:trPr>
        <w:tc>
          <w:tcPr>
            <w:tcW w:w="4248" w:type="dxa"/>
          </w:tcPr>
          <w:p w:rsidR="0081658D" w:rsidRPr="0081658D" w:rsidRDefault="0081658D" w:rsidP="00D270F9">
            <w:pPr>
              <w:pStyle w:val="Body1"/>
              <w:spacing w:before="120" w:after="120"/>
              <w:rPr>
                <w:rFonts w:ascii="Arial" w:hAnsi="Arial" w:cs="Arial"/>
                <w:lang w:val="en-IE"/>
              </w:rPr>
            </w:pPr>
            <w:r w:rsidRPr="0081658D">
              <w:rPr>
                <w:rFonts w:ascii="Arial" w:hAnsi="Arial" w:cs="Arial"/>
              </w:rPr>
              <w:t>Agreed Procedure 3 “Communication Channel Qualification”</w:t>
            </w:r>
          </w:p>
        </w:tc>
        <w:tc>
          <w:tcPr>
            <w:tcW w:w="1260" w:type="dxa"/>
          </w:tcPr>
          <w:p w:rsidR="0081658D" w:rsidRPr="004268C9" w:rsidRDefault="0081658D" w:rsidP="006E5A89">
            <w:pPr>
              <w:pStyle w:val="Body1"/>
              <w:rPr>
                <w:rFonts w:ascii="Arial" w:hAnsi="Arial" w:cs="Arial"/>
                <w:lang w:val="en-IE"/>
              </w:rPr>
            </w:pPr>
          </w:p>
        </w:tc>
        <w:tc>
          <w:tcPr>
            <w:tcW w:w="1440" w:type="dxa"/>
          </w:tcPr>
          <w:p w:rsidR="0081658D" w:rsidRPr="004268C9" w:rsidRDefault="0081658D" w:rsidP="006E5A89">
            <w:pPr>
              <w:pStyle w:val="Body1"/>
              <w:rPr>
                <w:rFonts w:ascii="Arial" w:hAnsi="Arial" w:cs="Arial"/>
                <w:lang w:val="en-IE"/>
              </w:rPr>
            </w:pPr>
          </w:p>
        </w:tc>
        <w:tc>
          <w:tcPr>
            <w:tcW w:w="2232" w:type="dxa"/>
          </w:tcPr>
          <w:p w:rsidR="0081658D" w:rsidRPr="004268C9" w:rsidRDefault="0081658D" w:rsidP="006E5A89">
            <w:pPr>
              <w:pStyle w:val="Body1"/>
              <w:rPr>
                <w:rFonts w:ascii="Arial" w:hAnsi="Arial" w:cs="Arial"/>
                <w:lang w:val="en-IE"/>
              </w:rPr>
            </w:pPr>
          </w:p>
        </w:tc>
      </w:tr>
      <w:tr w:rsidR="0081658D" w:rsidRPr="004268C9" w:rsidTr="006E5A89">
        <w:trPr>
          <w:trHeight w:val="300"/>
        </w:trPr>
        <w:tc>
          <w:tcPr>
            <w:tcW w:w="4248" w:type="dxa"/>
          </w:tcPr>
          <w:p w:rsidR="0081658D" w:rsidRPr="0081658D" w:rsidRDefault="0081658D" w:rsidP="00D270F9">
            <w:pPr>
              <w:pStyle w:val="Body1"/>
              <w:spacing w:before="120" w:after="120"/>
              <w:rPr>
                <w:rFonts w:ascii="Arial" w:hAnsi="Arial" w:cs="Arial"/>
              </w:rPr>
            </w:pPr>
            <w:r w:rsidRPr="0081658D">
              <w:rPr>
                <w:rFonts w:ascii="Arial" w:hAnsi="Arial" w:cs="Arial"/>
              </w:rPr>
              <w:t>Agreed Procedure 4 “Transaction Submission and Validation”</w:t>
            </w:r>
          </w:p>
        </w:tc>
        <w:tc>
          <w:tcPr>
            <w:tcW w:w="1260" w:type="dxa"/>
          </w:tcPr>
          <w:p w:rsidR="0081658D" w:rsidRPr="004268C9" w:rsidRDefault="0081658D" w:rsidP="006E5A89">
            <w:pPr>
              <w:pStyle w:val="Body1"/>
              <w:rPr>
                <w:rFonts w:ascii="Arial" w:hAnsi="Arial" w:cs="Arial"/>
                <w:lang w:val="en-IE"/>
              </w:rPr>
            </w:pPr>
          </w:p>
        </w:tc>
        <w:tc>
          <w:tcPr>
            <w:tcW w:w="1440" w:type="dxa"/>
          </w:tcPr>
          <w:p w:rsidR="0081658D" w:rsidRPr="004268C9" w:rsidRDefault="0081658D" w:rsidP="006E5A89">
            <w:pPr>
              <w:pStyle w:val="Body1"/>
              <w:rPr>
                <w:rFonts w:ascii="Arial" w:hAnsi="Arial" w:cs="Arial"/>
                <w:lang w:val="en-IE"/>
              </w:rPr>
            </w:pPr>
          </w:p>
        </w:tc>
        <w:tc>
          <w:tcPr>
            <w:tcW w:w="2232" w:type="dxa"/>
          </w:tcPr>
          <w:p w:rsidR="0081658D" w:rsidRPr="004268C9" w:rsidRDefault="0081658D" w:rsidP="006E5A89">
            <w:pPr>
              <w:pStyle w:val="Body1"/>
              <w:rPr>
                <w:rFonts w:ascii="Arial" w:hAnsi="Arial" w:cs="Arial"/>
                <w:lang w:val="en-IE"/>
              </w:rPr>
            </w:pPr>
          </w:p>
        </w:tc>
      </w:tr>
      <w:tr w:rsidR="0081658D" w:rsidRPr="004268C9" w:rsidTr="006E5A89">
        <w:trPr>
          <w:trHeight w:val="300"/>
        </w:trPr>
        <w:tc>
          <w:tcPr>
            <w:tcW w:w="4248" w:type="dxa"/>
          </w:tcPr>
          <w:p w:rsidR="0081658D" w:rsidRPr="0081658D" w:rsidRDefault="0081658D" w:rsidP="00D270F9">
            <w:pPr>
              <w:pStyle w:val="Body1"/>
              <w:spacing w:before="120" w:after="120"/>
              <w:rPr>
                <w:rFonts w:ascii="Arial" w:hAnsi="Arial" w:cs="Arial"/>
              </w:rPr>
            </w:pPr>
            <w:r w:rsidRPr="0081658D">
              <w:rPr>
                <w:rFonts w:ascii="Arial" w:hAnsi="Arial" w:cs="Arial"/>
              </w:rPr>
              <w:t>Agreed Procedure 5 “Data Storage and IT Security”</w:t>
            </w:r>
          </w:p>
        </w:tc>
        <w:tc>
          <w:tcPr>
            <w:tcW w:w="1260" w:type="dxa"/>
          </w:tcPr>
          <w:p w:rsidR="0081658D" w:rsidRPr="004268C9" w:rsidRDefault="0081658D" w:rsidP="006E5A89">
            <w:pPr>
              <w:pStyle w:val="Body1"/>
              <w:rPr>
                <w:rFonts w:ascii="Arial" w:hAnsi="Arial" w:cs="Arial"/>
                <w:lang w:val="en-IE"/>
              </w:rPr>
            </w:pPr>
          </w:p>
        </w:tc>
        <w:tc>
          <w:tcPr>
            <w:tcW w:w="1440" w:type="dxa"/>
          </w:tcPr>
          <w:p w:rsidR="0081658D" w:rsidRPr="004268C9" w:rsidRDefault="0081658D" w:rsidP="006E5A89">
            <w:pPr>
              <w:pStyle w:val="Body1"/>
              <w:rPr>
                <w:rFonts w:ascii="Arial" w:hAnsi="Arial" w:cs="Arial"/>
                <w:lang w:val="en-IE"/>
              </w:rPr>
            </w:pPr>
          </w:p>
        </w:tc>
        <w:tc>
          <w:tcPr>
            <w:tcW w:w="2232" w:type="dxa"/>
          </w:tcPr>
          <w:p w:rsidR="0081658D" w:rsidRPr="004268C9" w:rsidRDefault="0081658D" w:rsidP="006E5A89">
            <w:pPr>
              <w:pStyle w:val="Body1"/>
              <w:rPr>
                <w:rFonts w:ascii="Arial" w:hAnsi="Arial" w:cs="Arial"/>
                <w:lang w:val="en-IE"/>
              </w:rPr>
            </w:pPr>
          </w:p>
        </w:tc>
      </w:tr>
    </w:tbl>
    <w:p w:rsidR="0081658D" w:rsidRDefault="0081658D" w:rsidP="0081658D">
      <w:pPr>
        <w:rPr>
          <w:rFonts w:cs="Arial"/>
          <w:sz w:val="24"/>
          <w:lang w:val="en-IE"/>
        </w:rPr>
      </w:pPr>
    </w:p>
    <w:p w:rsidR="0081658D" w:rsidRDefault="0081658D" w:rsidP="0081658D">
      <w:pPr>
        <w:rPr>
          <w:rFonts w:cs="Arial"/>
          <w:sz w:val="24"/>
          <w:lang w:val="en-IE"/>
        </w:rPr>
      </w:pPr>
    </w:p>
    <w:p w:rsidR="0052126A" w:rsidRPr="00022FB2" w:rsidRDefault="0052126A" w:rsidP="006E4FDD">
      <w:pPr>
        <w:pStyle w:val="CERnon-indent"/>
        <w:rPr>
          <w:color w:val="auto"/>
        </w:rPr>
        <w:sectPr w:rsidR="0052126A" w:rsidRPr="00022FB2" w:rsidSect="00536E1A">
          <w:pgSz w:w="11907" w:h="16840" w:code="9"/>
          <w:pgMar w:top="1440" w:right="1440" w:bottom="1440" w:left="1440" w:header="720" w:footer="720" w:gutter="0"/>
          <w:cols w:space="720"/>
        </w:sectPr>
      </w:pPr>
    </w:p>
    <w:p w:rsidR="009238B2" w:rsidRPr="004268C9" w:rsidRDefault="009238B2" w:rsidP="009238B2">
      <w:pPr>
        <w:pStyle w:val="APHeading1"/>
        <w:numPr>
          <w:ilvl w:val="0"/>
          <w:numId w:val="20"/>
        </w:numPr>
        <w:tabs>
          <w:tab w:val="num" w:pos="900"/>
        </w:tabs>
        <w:ind w:left="994" w:hanging="994"/>
      </w:pPr>
      <w:bookmarkStart w:id="3" w:name="_Toc465933561"/>
      <w:bookmarkStart w:id="4" w:name="_Toc465935841"/>
      <w:bookmarkStart w:id="5" w:name="_Toc479328098"/>
      <w:bookmarkStart w:id="6" w:name="_Toc356217733"/>
      <w:r w:rsidRPr="004268C9">
        <w:lastRenderedPageBreak/>
        <w:t>Introduction</w:t>
      </w:r>
      <w:bookmarkEnd w:id="3"/>
      <w:bookmarkEnd w:id="4"/>
      <w:bookmarkEnd w:id="5"/>
    </w:p>
    <w:p w:rsidR="009238B2" w:rsidRPr="004268C9" w:rsidRDefault="009238B2" w:rsidP="009238B2">
      <w:pPr>
        <w:pStyle w:val="APHeading2"/>
        <w:numPr>
          <w:ilvl w:val="1"/>
          <w:numId w:val="20"/>
        </w:numPr>
        <w:tabs>
          <w:tab w:val="num" w:pos="851"/>
        </w:tabs>
        <w:ind w:left="851" w:hanging="851"/>
      </w:pPr>
      <w:bookmarkStart w:id="7" w:name="_Toc465935842"/>
      <w:bookmarkStart w:id="8" w:name="_Toc479328099"/>
      <w:bookmarkStart w:id="9" w:name="_Toc22548714"/>
      <w:bookmarkStart w:id="10" w:name="_Toc139788471"/>
      <w:bookmarkStart w:id="11" w:name="_Toc356217734"/>
      <w:bookmarkEnd w:id="6"/>
      <w:r w:rsidRPr="004268C9">
        <w:t>Background and Purpose</w:t>
      </w:r>
      <w:bookmarkEnd w:id="7"/>
      <w:bookmarkEnd w:id="8"/>
    </w:p>
    <w:bookmarkEnd w:id="9"/>
    <w:bookmarkEnd w:id="10"/>
    <w:bookmarkEnd w:id="11"/>
    <w:p w:rsidR="00D45297" w:rsidRPr="00FE41BE" w:rsidRDefault="00D45297" w:rsidP="00D45297">
      <w:pPr>
        <w:pStyle w:val="Body1"/>
        <w:spacing w:before="120" w:after="120"/>
        <w:jc w:val="both"/>
        <w:rPr>
          <w:rFonts w:ascii="Arial" w:hAnsi="Arial" w:cs="Arial"/>
          <w:bCs/>
        </w:rPr>
      </w:pPr>
      <w:r w:rsidRPr="00FE41BE">
        <w:rPr>
          <w:rFonts w:ascii="Arial" w:hAnsi="Arial" w:cs="Arial"/>
          <w:bCs/>
        </w:rPr>
        <w:t xml:space="preserve">This Agreed Procedure supplements the </w:t>
      </w:r>
      <w:r>
        <w:rPr>
          <w:rFonts w:ascii="Arial" w:hAnsi="Arial" w:cs="Arial"/>
          <w:bCs/>
        </w:rPr>
        <w:t>rules set out in</w:t>
      </w:r>
      <w:r w:rsidRPr="00FE41BE">
        <w:rPr>
          <w:rFonts w:ascii="Arial" w:hAnsi="Arial" w:cs="Arial"/>
          <w:bCs/>
        </w:rPr>
        <w:t xml:space="preserve"> the Trading and Settlement Code (hereinafter referred to as the “</w:t>
      </w:r>
      <w:r w:rsidRPr="00FE41BE">
        <w:rPr>
          <w:rFonts w:ascii="Arial" w:hAnsi="Arial" w:cs="Arial"/>
          <w:b/>
          <w:bCs/>
        </w:rPr>
        <w:t>Code</w:t>
      </w:r>
      <w:r w:rsidRPr="00FE41BE">
        <w:rPr>
          <w:rFonts w:ascii="Arial" w:hAnsi="Arial" w:cs="Arial"/>
          <w:bCs/>
        </w:rPr>
        <w:t>”)</w:t>
      </w:r>
      <w:r>
        <w:rPr>
          <w:rFonts w:ascii="Arial" w:hAnsi="Arial" w:cs="Arial"/>
          <w:bCs/>
        </w:rPr>
        <w:t xml:space="preserve"> in relation to the requirement of the Market Operator to make certain information available to Participants and the general public</w:t>
      </w:r>
      <w:r w:rsidRPr="00FE41BE">
        <w:rPr>
          <w:rFonts w:ascii="Arial" w:hAnsi="Arial" w:cs="Arial"/>
          <w:bCs/>
        </w:rPr>
        <w:t xml:space="preserve">.  </w:t>
      </w:r>
      <w:r>
        <w:rPr>
          <w:rFonts w:ascii="Arial" w:hAnsi="Arial" w:cs="Arial"/>
          <w:bCs/>
        </w:rPr>
        <w:t>It sets out procedures with which Parties to the Code must comply.</w:t>
      </w:r>
    </w:p>
    <w:p w:rsidR="009238B2" w:rsidRPr="00022FB2" w:rsidRDefault="009238B2" w:rsidP="00183A6A">
      <w:pPr>
        <w:pStyle w:val="CERnon-indent"/>
        <w:jc w:val="both"/>
        <w:rPr>
          <w:color w:val="auto"/>
        </w:rPr>
      </w:pPr>
    </w:p>
    <w:p w:rsidR="00F90D28" w:rsidRPr="00022FB2" w:rsidRDefault="00F90D28" w:rsidP="00183A6A">
      <w:pPr>
        <w:pStyle w:val="APHeading2"/>
        <w:numPr>
          <w:ilvl w:val="1"/>
          <w:numId w:val="20"/>
        </w:numPr>
        <w:tabs>
          <w:tab w:val="num" w:pos="851"/>
        </w:tabs>
        <w:ind w:left="851" w:hanging="851"/>
      </w:pPr>
      <w:bookmarkStart w:id="12" w:name="_Toc22548718"/>
      <w:bookmarkStart w:id="13" w:name="_Toc139788474"/>
      <w:bookmarkStart w:id="14" w:name="_Toc356217735"/>
      <w:bookmarkStart w:id="15" w:name="_Toc479328100"/>
      <w:r w:rsidRPr="00022FB2">
        <w:t>Scope of Agreed Procedure</w:t>
      </w:r>
      <w:bookmarkEnd w:id="12"/>
      <w:bookmarkEnd w:id="13"/>
      <w:bookmarkEnd w:id="14"/>
      <w:bookmarkEnd w:id="15"/>
    </w:p>
    <w:p w:rsidR="00C35E77" w:rsidRPr="00022FB2" w:rsidRDefault="00A3123B" w:rsidP="00A3123B">
      <w:pPr>
        <w:pStyle w:val="CERNONINDENTBULLET"/>
        <w:spacing w:before="120"/>
        <w:jc w:val="both"/>
        <w:rPr>
          <w:color w:val="auto"/>
        </w:rPr>
      </w:pPr>
      <w:r>
        <w:rPr>
          <w:color w:val="auto"/>
        </w:rPr>
        <w:t xml:space="preserve">This Agreed Procedure relates to </w:t>
      </w:r>
      <w:r w:rsidRPr="00022FB2">
        <w:rPr>
          <w:color w:val="auto"/>
        </w:rPr>
        <w:t xml:space="preserve">Data </w:t>
      </w:r>
      <w:r>
        <w:rPr>
          <w:color w:val="auto"/>
        </w:rPr>
        <w:t>R</w:t>
      </w:r>
      <w:r w:rsidRPr="00022FB2">
        <w:rPr>
          <w:color w:val="auto"/>
        </w:rPr>
        <w:t>eporting</w:t>
      </w:r>
      <w:r>
        <w:rPr>
          <w:color w:val="auto"/>
        </w:rPr>
        <w:t xml:space="preserve"> (accessed via the Balancing Market Interface) and </w:t>
      </w:r>
      <w:r w:rsidRPr="00022FB2">
        <w:rPr>
          <w:color w:val="auto"/>
        </w:rPr>
        <w:t xml:space="preserve">Data </w:t>
      </w:r>
      <w:r>
        <w:rPr>
          <w:color w:val="auto"/>
        </w:rPr>
        <w:t>P</w:t>
      </w:r>
      <w:r w:rsidRPr="00022FB2">
        <w:rPr>
          <w:color w:val="auto"/>
        </w:rPr>
        <w:t>ublication</w:t>
      </w:r>
      <w:r>
        <w:rPr>
          <w:color w:val="auto"/>
        </w:rPr>
        <w:t xml:space="preserve"> (via the Market Operator website).  It</w:t>
      </w:r>
      <w:r w:rsidR="00F90D28" w:rsidRPr="00022FB2">
        <w:rPr>
          <w:color w:val="auto"/>
        </w:rPr>
        <w:t xml:space="preserve"> </w:t>
      </w:r>
      <w:r w:rsidR="00C35E77" w:rsidRPr="00022FB2">
        <w:rPr>
          <w:color w:val="auto"/>
        </w:rPr>
        <w:t>sets out</w:t>
      </w:r>
      <w:r w:rsidR="00D022D7">
        <w:rPr>
          <w:color w:val="auto"/>
        </w:rPr>
        <w:t xml:space="preserve"> the following procedures in relation to Data Reporting and Data Publication</w:t>
      </w:r>
      <w:r w:rsidR="00C35E77" w:rsidRPr="00022FB2">
        <w:rPr>
          <w:color w:val="auto"/>
        </w:rPr>
        <w:t>:</w:t>
      </w:r>
    </w:p>
    <w:p w:rsidR="00C35E77" w:rsidRPr="002560F5" w:rsidRDefault="00317C8E" w:rsidP="00A3123B">
      <w:pPr>
        <w:pStyle w:val="CERnon-indent"/>
        <w:numPr>
          <w:ilvl w:val="0"/>
          <w:numId w:val="27"/>
        </w:numPr>
        <w:jc w:val="both"/>
        <w:rPr>
          <w:color w:val="auto"/>
        </w:rPr>
      </w:pPr>
      <w:r w:rsidRPr="003A5E9C">
        <w:rPr>
          <w:color w:val="auto"/>
          <w:szCs w:val="22"/>
        </w:rPr>
        <w:t>the</w:t>
      </w:r>
      <w:r w:rsidR="00F90D28" w:rsidRPr="003A5E9C">
        <w:rPr>
          <w:color w:val="auto"/>
          <w:szCs w:val="22"/>
        </w:rPr>
        <w:t xml:space="preserve"> </w:t>
      </w:r>
      <w:r w:rsidR="00D022D7" w:rsidRPr="003A5E9C">
        <w:rPr>
          <w:color w:val="auto"/>
          <w:szCs w:val="22"/>
        </w:rPr>
        <w:t>data required to be published and reported by the Market Operator</w:t>
      </w:r>
      <w:r w:rsidR="003A5E9C">
        <w:rPr>
          <w:color w:val="auto"/>
          <w:szCs w:val="22"/>
        </w:rPr>
        <w:t xml:space="preserve"> </w:t>
      </w:r>
      <w:r w:rsidR="003C6A30" w:rsidRPr="00E53392">
        <w:rPr>
          <w:color w:val="auto"/>
          <w:szCs w:val="22"/>
        </w:rPr>
        <w:t xml:space="preserve">and </w:t>
      </w:r>
      <w:r w:rsidR="00C35E77" w:rsidRPr="00E53392">
        <w:rPr>
          <w:color w:val="auto"/>
          <w:szCs w:val="22"/>
        </w:rPr>
        <w:t xml:space="preserve">the method by which </w:t>
      </w:r>
      <w:r w:rsidR="00C35E77" w:rsidRPr="001C24D0">
        <w:rPr>
          <w:color w:val="auto"/>
        </w:rPr>
        <w:t>the M</w:t>
      </w:r>
      <w:r w:rsidR="00FF4857" w:rsidRPr="008A2A72">
        <w:rPr>
          <w:color w:val="auto"/>
        </w:rPr>
        <w:t xml:space="preserve">arket </w:t>
      </w:r>
      <w:r w:rsidR="00C35E77" w:rsidRPr="0019445F">
        <w:rPr>
          <w:color w:val="auto"/>
        </w:rPr>
        <w:t>O</w:t>
      </w:r>
      <w:r w:rsidR="00FF4857" w:rsidRPr="0019445F">
        <w:rPr>
          <w:color w:val="auto"/>
        </w:rPr>
        <w:t>perator</w:t>
      </w:r>
      <w:r w:rsidR="00C35E77" w:rsidRPr="002560F5">
        <w:rPr>
          <w:color w:val="auto"/>
        </w:rPr>
        <w:t xml:space="preserve"> shall </w:t>
      </w:r>
      <w:r w:rsidR="003C17BA" w:rsidRPr="002560F5">
        <w:rPr>
          <w:color w:val="auto"/>
        </w:rPr>
        <w:t>make such data available</w:t>
      </w:r>
      <w:r w:rsidR="00210A48">
        <w:rPr>
          <w:color w:val="auto"/>
        </w:rPr>
        <w:t>;</w:t>
      </w:r>
    </w:p>
    <w:p w:rsidR="002560F5" w:rsidRDefault="00D022D7" w:rsidP="00A3123B">
      <w:pPr>
        <w:pStyle w:val="CERnon-indent"/>
        <w:numPr>
          <w:ilvl w:val="0"/>
          <w:numId w:val="27"/>
        </w:numPr>
        <w:jc w:val="both"/>
        <w:rPr>
          <w:color w:val="auto"/>
          <w:szCs w:val="22"/>
        </w:rPr>
      </w:pPr>
      <w:r w:rsidRPr="00022FB2">
        <w:rPr>
          <w:color w:val="auto"/>
          <w:szCs w:val="22"/>
        </w:rPr>
        <w:t xml:space="preserve">arrangements for notifying the intended recipients </w:t>
      </w:r>
      <w:r w:rsidR="002560F5">
        <w:rPr>
          <w:color w:val="auto"/>
          <w:szCs w:val="22"/>
        </w:rPr>
        <w:t>of the reports and publications;</w:t>
      </w:r>
    </w:p>
    <w:p w:rsidR="002560F5" w:rsidRDefault="00D022D7" w:rsidP="00A3123B">
      <w:pPr>
        <w:pStyle w:val="CERnon-indent"/>
        <w:numPr>
          <w:ilvl w:val="0"/>
          <w:numId w:val="27"/>
        </w:numPr>
        <w:jc w:val="both"/>
        <w:rPr>
          <w:color w:val="auto"/>
          <w:szCs w:val="22"/>
        </w:rPr>
      </w:pPr>
      <w:r w:rsidRPr="00022FB2">
        <w:rPr>
          <w:color w:val="auto"/>
          <w:szCs w:val="22"/>
        </w:rPr>
        <w:t>access to the reports and pu</w:t>
      </w:r>
      <w:r w:rsidR="002560F5">
        <w:rPr>
          <w:color w:val="auto"/>
          <w:szCs w:val="22"/>
        </w:rPr>
        <w:t>blications; and</w:t>
      </w:r>
    </w:p>
    <w:p w:rsidR="00D022D7" w:rsidRPr="00BE27E7" w:rsidRDefault="00D022D7" w:rsidP="00A3123B">
      <w:pPr>
        <w:pStyle w:val="CERnon-indent"/>
        <w:numPr>
          <w:ilvl w:val="0"/>
          <w:numId w:val="27"/>
        </w:numPr>
        <w:jc w:val="both"/>
        <w:rPr>
          <w:color w:val="auto"/>
          <w:szCs w:val="22"/>
        </w:rPr>
      </w:pPr>
      <w:r w:rsidRPr="00022FB2">
        <w:rPr>
          <w:color w:val="auto"/>
          <w:szCs w:val="22"/>
        </w:rPr>
        <w:t>the timing of reporting or publication and their update arrangements.</w:t>
      </w:r>
    </w:p>
    <w:p w:rsidR="007B41B2" w:rsidRDefault="00611705" w:rsidP="00A3123B">
      <w:pPr>
        <w:jc w:val="both"/>
        <w:rPr>
          <w:rFonts w:cs="Arial"/>
          <w:lang w:val="en-IE"/>
        </w:rPr>
      </w:pPr>
      <w:r w:rsidRPr="00022FB2">
        <w:t xml:space="preserve">The scope of this Agreed Procedure is set out in Appendix </w:t>
      </w:r>
      <w:r w:rsidR="002512AC">
        <w:t>E</w:t>
      </w:r>
      <w:r w:rsidR="00D45297">
        <w:t xml:space="preserve"> “</w:t>
      </w:r>
      <w:r w:rsidR="002512AC">
        <w:t>Data Publication</w:t>
      </w:r>
      <w:r w:rsidR="00D45297">
        <w:t>”</w:t>
      </w:r>
      <w:r w:rsidRPr="00022FB2">
        <w:t xml:space="preserve"> of the Code.</w:t>
      </w:r>
      <w:r w:rsidR="00946BC9" w:rsidRPr="00946BC9">
        <w:rPr>
          <w:rFonts w:cs="Arial"/>
          <w:lang w:val="en-IE"/>
        </w:rPr>
        <w:t xml:space="preserve"> </w:t>
      </w:r>
      <w:r w:rsidR="00946BC9" w:rsidRPr="00B01514">
        <w:rPr>
          <w:rFonts w:cs="Arial"/>
          <w:lang w:val="en-IE"/>
        </w:rPr>
        <w:t xml:space="preserve">This </w:t>
      </w:r>
      <w:r w:rsidR="00946BC9">
        <w:rPr>
          <w:rFonts w:cs="Arial"/>
          <w:lang w:val="en-IE"/>
        </w:rPr>
        <w:t>Agreed Procedure forms an annex</w:t>
      </w:r>
      <w:r w:rsidR="00946BC9" w:rsidRPr="00B01514">
        <w:rPr>
          <w:rFonts w:cs="Arial"/>
          <w:lang w:val="en-IE"/>
        </w:rPr>
        <w:t xml:space="preserve"> to, and is governed by, the Code.  </w:t>
      </w:r>
      <w:r w:rsidR="00946BC9">
        <w:rPr>
          <w:rFonts w:cs="Arial"/>
          <w:lang w:val="en-IE"/>
        </w:rPr>
        <w:t>It</w:t>
      </w:r>
      <w:r w:rsidR="00946BC9" w:rsidRPr="00B01514">
        <w:rPr>
          <w:rFonts w:cs="Arial"/>
          <w:lang w:val="en-IE"/>
        </w:rPr>
        <w:t xml:space="preserve"> </w:t>
      </w:r>
      <w:r w:rsidR="002A1B20">
        <w:rPr>
          <w:rFonts w:cs="Arial"/>
          <w:lang w:val="en-IE"/>
        </w:rPr>
        <w:t xml:space="preserve">sets out </w:t>
      </w:r>
      <w:r w:rsidR="00946BC9" w:rsidRPr="00B01514">
        <w:rPr>
          <w:rFonts w:cs="Arial"/>
          <w:lang w:val="en-IE"/>
        </w:rPr>
        <w:t>procedure</w:t>
      </w:r>
      <w:r w:rsidR="002A1B20">
        <w:rPr>
          <w:rFonts w:cs="Arial"/>
          <w:lang w:val="en-IE"/>
        </w:rPr>
        <w:t xml:space="preserve">s to be followed subject to </w:t>
      </w:r>
      <w:r w:rsidR="00785228">
        <w:rPr>
          <w:rFonts w:cs="Arial"/>
          <w:lang w:val="en-IE"/>
        </w:rPr>
        <w:t>the</w:t>
      </w:r>
      <w:r w:rsidR="00785228" w:rsidRPr="00B01514">
        <w:rPr>
          <w:rFonts w:cs="Arial"/>
          <w:lang w:val="en-IE"/>
        </w:rPr>
        <w:t xml:space="preserve"> </w:t>
      </w:r>
      <w:r w:rsidR="00946BC9" w:rsidRPr="00B01514">
        <w:rPr>
          <w:rFonts w:cs="Arial"/>
          <w:lang w:val="en-IE"/>
        </w:rPr>
        <w:t>rights and obligations</w:t>
      </w:r>
      <w:r w:rsidR="00785228">
        <w:rPr>
          <w:rFonts w:cs="Arial"/>
          <w:lang w:val="en-IE"/>
        </w:rPr>
        <w:t xml:space="preserve"> of Parties</w:t>
      </w:r>
      <w:r w:rsidR="00946BC9" w:rsidRPr="00B01514">
        <w:rPr>
          <w:rFonts w:cs="Arial"/>
          <w:lang w:val="en-IE"/>
        </w:rPr>
        <w:t xml:space="preserve"> </w:t>
      </w:r>
      <w:r w:rsidR="00785228">
        <w:rPr>
          <w:rFonts w:cs="Arial"/>
          <w:lang w:val="en-IE"/>
        </w:rPr>
        <w:t>under</w:t>
      </w:r>
      <w:r w:rsidR="00946BC9" w:rsidRPr="00B01514">
        <w:rPr>
          <w:rFonts w:cs="Arial"/>
          <w:lang w:val="en-IE"/>
        </w:rPr>
        <w:t xml:space="preserve"> the Code</w:t>
      </w:r>
      <w:r w:rsidR="00946BC9">
        <w:rPr>
          <w:rFonts w:cs="Arial"/>
          <w:lang w:val="en-IE"/>
        </w:rPr>
        <w:t>.</w:t>
      </w:r>
    </w:p>
    <w:p w:rsidR="007B41B2" w:rsidRDefault="007B41B2" w:rsidP="00A3123B">
      <w:pPr>
        <w:jc w:val="both"/>
        <w:rPr>
          <w:iCs/>
        </w:rPr>
      </w:pPr>
    </w:p>
    <w:p w:rsidR="00946BC9" w:rsidRDefault="00946BC9" w:rsidP="00A3123B">
      <w:pPr>
        <w:jc w:val="both"/>
        <w:rPr>
          <w:i/>
          <w:iCs/>
        </w:rPr>
      </w:pPr>
      <w:r w:rsidRPr="006C6854">
        <w:rPr>
          <w:iCs/>
        </w:rPr>
        <w:t>In the event of any conflict between a Party’s obligations set out in the Code and this Agreed Procedure, the Code shall take precedence.</w:t>
      </w:r>
    </w:p>
    <w:p w:rsidR="009238B2" w:rsidRPr="00022FB2" w:rsidRDefault="009238B2" w:rsidP="00183A6A">
      <w:pPr>
        <w:pStyle w:val="CERnon-indent"/>
        <w:jc w:val="both"/>
        <w:rPr>
          <w:color w:val="auto"/>
        </w:rPr>
      </w:pPr>
    </w:p>
    <w:p w:rsidR="00DB498B" w:rsidRPr="00022FB2" w:rsidRDefault="00DB498B" w:rsidP="00183A6A">
      <w:pPr>
        <w:pStyle w:val="APHeading2"/>
        <w:numPr>
          <w:ilvl w:val="1"/>
          <w:numId w:val="20"/>
        </w:numPr>
        <w:tabs>
          <w:tab w:val="num" w:pos="851"/>
        </w:tabs>
        <w:ind w:left="851" w:hanging="851"/>
      </w:pPr>
      <w:bookmarkStart w:id="16" w:name="_Toc22359370"/>
      <w:bookmarkStart w:id="17" w:name="_Toc22545099"/>
      <w:bookmarkStart w:id="18" w:name="_Toc22548623"/>
      <w:bookmarkStart w:id="19" w:name="_Toc22548715"/>
      <w:bookmarkStart w:id="20" w:name="_Toc139788472"/>
      <w:bookmarkStart w:id="21" w:name="_Toc356217736"/>
      <w:bookmarkStart w:id="22" w:name="_Toc479328101"/>
      <w:r w:rsidRPr="00022FB2">
        <w:t>Definitions</w:t>
      </w:r>
      <w:bookmarkEnd w:id="16"/>
      <w:bookmarkEnd w:id="17"/>
      <w:bookmarkEnd w:id="18"/>
      <w:bookmarkEnd w:id="19"/>
      <w:bookmarkEnd w:id="20"/>
      <w:bookmarkEnd w:id="21"/>
      <w:bookmarkEnd w:id="22"/>
    </w:p>
    <w:p w:rsidR="00DB498B" w:rsidRPr="00022FB2" w:rsidRDefault="00DB498B" w:rsidP="00183A6A">
      <w:pPr>
        <w:pStyle w:val="CERnon-indent"/>
        <w:jc w:val="both"/>
        <w:rPr>
          <w:color w:val="auto"/>
        </w:rPr>
      </w:pPr>
      <w:r w:rsidRPr="00022FB2">
        <w:rPr>
          <w:color w:val="auto"/>
        </w:rPr>
        <w:t>Save as expressly defined</w:t>
      </w:r>
      <w:r w:rsidR="005E343E" w:rsidRPr="00022FB2">
        <w:rPr>
          <w:color w:val="auto"/>
        </w:rPr>
        <w:t xml:space="preserve"> in this Agreed Procedure</w:t>
      </w:r>
      <w:r w:rsidRPr="00022FB2">
        <w:rPr>
          <w:color w:val="auto"/>
        </w:rPr>
        <w:t>, words and expressions defined in the Code shall have the same meanings when used in this Agreed Procedure.</w:t>
      </w:r>
    </w:p>
    <w:p w:rsidR="00DB498B" w:rsidRDefault="00DB498B" w:rsidP="00183A6A">
      <w:pPr>
        <w:pStyle w:val="CERnon-indent"/>
        <w:jc w:val="both"/>
        <w:rPr>
          <w:color w:val="auto"/>
        </w:rPr>
      </w:pPr>
      <w:r w:rsidRPr="00022FB2">
        <w:rPr>
          <w:color w:val="auto"/>
        </w:rPr>
        <w:t>References to particular sections relate internally to this Agreed Procedure unless specifically noted.</w:t>
      </w:r>
    </w:p>
    <w:p w:rsidR="009238B2" w:rsidRPr="00022FB2" w:rsidRDefault="009238B2" w:rsidP="00183A6A">
      <w:pPr>
        <w:pStyle w:val="CERnon-indent"/>
        <w:jc w:val="both"/>
        <w:rPr>
          <w:color w:val="auto"/>
        </w:rPr>
      </w:pPr>
    </w:p>
    <w:p w:rsidR="00F90D28" w:rsidRPr="00022FB2" w:rsidRDefault="00F90D28" w:rsidP="00183A6A">
      <w:pPr>
        <w:pStyle w:val="APHeading2"/>
        <w:numPr>
          <w:ilvl w:val="1"/>
          <w:numId w:val="20"/>
        </w:numPr>
        <w:tabs>
          <w:tab w:val="num" w:pos="851"/>
        </w:tabs>
        <w:ind w:left="851" w:hanging="851"/>
      </w:pPr>
      <w:bookmarkStart w:id="23" w:name="_Toc22548719"/>
      <w:bookmarkStart w:id="24" w:name="_Toc139788475"/>
      <w:bookmarkStart w:id="25" w:name="_Toc356217737"/>
      <w:bookmarkStart w:id="26" w:name="_Toc479328102"/>
      <w:r w:rsidRPr="00022FB2">
        <w:t>Compliance with Agreed Procedure</w:t>
      </w:r>
      <w:bookmarkEnd w:id="23"/>
      <w:bookmarkEnd w:id="24"/>
      <w:bookmarkEnd w:id="25"/>
      <w:bookmarkEnd w:id="26"/>
    </w:p>
    <w:p w:rsidR="00F90D28" w:rsidRPr="00022FB2" w:rsidRDefault="005E343E" w:rsidP="00183A6A">
      <w:pPr>
        <w:pStyle w:val="CERnon-indent"/>
        <w:jc w:val="both"/>
        <w:rPr>
          <w:color w:val="auto"/>
        </w:rPr>
      </w:pPr>
      <w:r w:rsidRPr="00022FB2">
        <w:rPr>
          <w:color w:val="auto"/>
        </w:rPr>
        <w:t xml:space="preserve">Parties to the Code are </w:t>
      </w:r>
      <w:r w:rsidR="00F90D28" w:rsidRPr="00022FB2">
        <w:rPr>
          <w:color w:val="auto"/>
        </w:rPr>
        <w:t xml:space="preserve">required under the terms </w:t>
      </w:r>
      <w:r w:rsidR="00C21264" w:rsidRPr="00022FB2">
        <w:rPr>
          <w:color w:val="auto"/>
        </w:rPr>
        <w:t>of the Code</w:t>
      </w:r>
      <w:r w:rsidRPr="00022FB2">
        <w:rPr>
          <w:color w:val="auto"/>
        </w:rPr>
        <w:t xml:space="preserve"> to comply with this Agreed Procedure</w:t>
      </w:r>
      <w:r w:rsidR="00F90D28" w:rsidRPr="00022FB2">
        <w:rPr>
          <w:color w:val="auto"/>
        </w:rPr>
        <w:t>.</w:t>
      </w:r>
    </w:p>
    <w:p w:rsidR="0092690B" w:rsidRDefault="0092690B">
      <w:pPr>
        <w:rPr>
          <w:b/>
          <w:caps/>
          <w:sz w:val="28"/>
          <w:szCs w:val="20"/>
        </w:rPr>
      </w:pPr>
      <w:bookmarkStart w:id="27" w:name="_Toc356217738"/>
      <w:r>
        <w:br w:type="page"/>
      </w:r>
    </w:p>
    <w:bookmarkEnd w:id="27"/>
    <w:p w:rsidR="003924F5" w:rsidRDefault="003924F5" w:rsidP="00183A6A">
      <w:pPr>
        <w:pStyle w:val="APHeading1"/>
        <w:numPr>
          <w:ilvl w:val="0"/>
          <w:numId w:val="20"/>
        </w:numPr>
        <w:tabs>
          <w:tab w:val="num" w:pos="900"/>
        </w:tabs>
        <w:ind w:left="994" w:hanging="994"/>
      </w:pPr>
      <w:r>
        <w:lastRenderedPageBreak/>
        <w:t xml:space="preserve"> </w:t>
      </w:r>
      <w:bookmarkStart w:id="28" w:name="_Toc479328103"/>
      <w:r w:rsidR="00B567B1">
        <w:t>Procedures</w:t>
      </w:r>
      <w:bookmarkEnd w:id="28"/>
    </w:p>
    <w:p w:rsidR="00906927" w:rsidRPr="00022FB2" w:rsidRDefault="00906927" w:rsidP="00A34B5C">
      <w:pPr>
        <w:pStyle w:val="CERnon-indent"/>
        <w:jc w:val="both"/>
        <w:rPr>
          <w:color w:val="auto"/>
          <w:szCs w:val="22"/>
        </w:rPr>
      </w:pPr>
      <w:r w:rsidRPr="00022FB2">
        <w:rPr>
          <w:color w:val="auto"/>
          <w:szCs w:val="22"/>
        </w:rPr>
        <w:t>The reports and publications</w:t>
      </w:r>
      <w:r w:rsidR="006E5A89">
        <w:rPr>
          <w:color w:val="auto"/>
          <w:szCs w:val="22"/>
        </w:rPr>
        <w:t xml:space="preserve"> required in accordance with the Code </w:t>
      </w:r>
      <w:r w:rsidRPr="00022FB2">
        <w:rPr>
          <w:color w:val="auto"/>
          <w:szCs w:val="22"/>
        </w:rPr>
        <w:t xml:space="preserve">are </w:t>
      </w:r>
      <w:r w:rsidR="00D022D7">
        <w:rPr>
          <w:color w:val="auto"/>
          <w:szCs w:val="22"/>
        </w:rPr>
        <w:t>set out</w:t>
      </w:r>
      <w:r w:rsidR="00D022D7" w:rsidRPr="00022FB2">
        <w:rPr>
          <w:color w:val="auto"/>
          <w:szCs w:val="22"/>
        </w:rPr>
        <w:t xml:space="preserve"> </w:t>
      </w:r>
      <w:r w:rsidRPr="00022FB2">
        <w:rPr>
          <w:color w:val="auto"/>
          <w:szCs w:val="22"/>
        </w:rPr>
        <w:t>in</w:t>
      </w:r>
      <w:r w:rsidR="004B5884">
        <w:rPr>
          <w:color w:val="auto"/>
          <w:szCs w:val="22"/>
        </w:rPr>
        <w:t xml:space="preserve"> </w:t>
      </w:r>
      <w:r w:rsidR="00510FD3">
        <w:rPr>
          <w:color w:val="auto"/>
          <w:szCs w:val="22"/>
        </w:rPr>
        <w:t>Appendix E</w:t>
      </w:r>
      <w:r w:rsidR="00670429">
        <w:rPr>
          <w:color w:val="auto"/>
          <w:szCs w:val="22"/>
        </w:rPr>
        <w:t xml:space="preserve"> “Data Publication” of the Code</w:t>
      </w:r>
      <w:r w:rsidR="00510FD3">
        <w:rPr>
          <w:color w:val="auto"/>
          <w:szCs w:val="22"/>
        </w:rPr>
        <w:t xml:space="preserve"> and </w:t>
      </w:r>
      <w:r w:rsidRPr="00022FB2">
        <w:rPr>
          <w:color w:val="auto"/>
          <w:szCs w:val="22"/>
        </w:rPr>
        <w:t xml:space="preserve">Appendix 2 </w:t>
      </w:r>
      <w:r w:rsidR="00F740A3">
        <w:rPr>
          <w:color w:val="auto"/>
          <w:szCs w:val="22"/>
        </w:rPr>
        <w:t>“</w:t>
      </w:r>
      <w:r w:rsidRPr="00022FB2">
        <w:rPr>
          <w:color w:val="auto"/>
          <w:szCs w:val="22"/>
        </w:rPr>
        <w:t>Report Listing</w:t>
      </w:r>
      <w:r w:rsidR="00F740A3">
        <w:rPr>
          <w:color w:val="auto"/>
          <w:szCs w:val="22"/>
        </w:rPr>
        <w:t>”</w:t>
      </w:r>
      <w:r>
        <w:rPr>
          <w:color w:val="auto"/>
          <w:szCs w:val="22"/>
        </w:rPr>
        <w:t xml:space="preserve"> </w:t>
      </w:r>
      <w:r w:rsidRPr="00022FB2">
        <w:rPr>
          <w:color w:val="auto"/>
          <w:szCs w:val="22"/>
        </w:rPr>
        <w:t>of this Agreed Procedure.</w:t>
      </w:r>
      <w:r w:rsidR="00A3123B">
        <w:rPr>
          <w:color w:val="auto"/>
          <w:szCs w:val="22"/>
        </w:rPr>
        <w:t xml:space="preserve">  </w:t>
      </w:r>
    </w:p>
    <w:p w:rsidR="004B5884" w:rsidRPr="004620A3" w:rsidRDefault="004B5884" w:rsidP="00183A6A">
      <w:pPr>
        <w:pStyle w:val="CERNONINDENTBULLET"/>
        <w:tabs>
          <w:tab w:val="num" w:pos="900"/>
        </w:tabs>
        <w:ind w:left="994"/>
      </w:pPr>
    </w:p>
    <w:p w:rsidR="004B5884" w:rsidRPr="00022FB2" w:rsidRDefault="004B5884" w:rsidP="004B5884">
      <w:pPr>
        <w:pStyle w:val="APHeading2"/>
        <w:numPr>
          <w:ilvl w:val="1"/>
          <w:numId w:val="20"/>
        </w:numPr>
        <w:tabs>
          <w:tab w:val="num" w:pos="851"/>
        </w:tabs>
        <w:ind w:left="851" w:hanging="851"/>
      </w:pPr>
      <w:bookmarkStart w:id="29" w:name="_Toc479328104"/>
      <w:r w:rsidRPr="00022FB2">
        <w:t>Market Data Classifications</w:t>
      </w:r>
      <w:bookmarkEnd w:id="29"/>
    </w:p>
    <w:p w:rsidR="004B5884" w:rsidRPr="00022FB2" w:rsidRDefault="004B5884" w:rsidP="00A34B5C">
      <w:pPr>
        <w:pStyle w:val="CERnon-indent"/>
        <w:jc w:val="both"/>
        <w:rPr>
          <w:color w:val="auto"/>
        </w:rPr>
      </w:pPr>
      <w:r w:rsidRPr="00022FB2">
        <w:rPr>
          <w:color w:val="auto"/>
        </w:rPr>
        <w:t xml:space="preserve">In this Agreed Procedure, Market Data </w:t>
      </w:r>
      <w:r>
        <w:rPr>
          <w:color w:val="auto"/>
        </w:rPr>
        <w:t>is</w:t>
      </w:r>
      <w:r w:rsidRPr="00022FB2">
        <w:rPr>
          <w:color w:val="auto"/>
        </w:rPr>
        <w:t xml:space="preserve"> categorised according to the applicable timeline, which will be one of:</w:t>
      </w:r>
    </w:p>
    <w:p w:rsidR="004B5884" w:rsidRPr="00022FB2" w:rsidRDefault="004B5884" w:rsidP="00A34B5C">
      <w:pPr>
        <w:pStyle w:val="CERNONINDENTBULLET"/>
        <w:numPr>
          <w:ilvl w:val="0"/>
          <w:numId w:val="26"/>
        </w:numPr>
        <w:spacing w:before="120"/>
        <w:jc w:val="both"/>
        <w:rPr>
          <w:color w:val="auto"/>
        </w:rPr>
      </w:pPr>
      <w:r w:rsidRPr="00022FB2">
        <w:rPr>
          <w:color w:val="auto"/>
        </w:rPr>
        <w:t>Updated periodically as required</w:t>
      </w:r>
    </w:p>
    <w:p w:rsidR="004B5884" w:rsidRPr="00022FB2" w:rsidRDefault="004B5884" w:rsidP="00A34B5C">
      <w:pPr>
        <w:pStyle w:val="CERNONINDENTBULLET"/>
        <w:numPr>
          <w:ilvl w:val="0"/>
          <w:numId w:val="26"/>
        </w:numPr>
        <w:spacing w:before="120"/>
        <w:jc w:val="both"/>
        <w:rPr>
          <w:color w:val="auto"/>
        </w:rPr>
      </w:pPr>
      <w:r w:rsidRPr="00022FB2">
        <w:rPr>
          <w:color w:val="auto"/>
        </w:rPr>
        <w:t>Updated annually and as required</w:t>
      </w:r>
    </w:p>
    <w:p w:rsidR="004B5884" w:rsidRPr="00022FB2" w:rsidRDefault="004B5884" w:rsidP="00A34B5C">
      <w:pPr>
        <w:pStyle w:val="CERNONINDENTBULLET"/>
        <w:numPr>
          <w:ilvl w:val="0"/>
          <w:numId w:val="26"/>
        </w:numPr>
        <w:spacing w:before="120"/>
        <w:jc w:val="both"/>
        <w:rPr>
          <w:color w:val="auto"/>
        </w:rPr>
      </w:pPr>
      <w:r w:rsidRPr="00022FB2">
        <w:rPr>
          <w:color w:val="auto"/>
        </w:rPr>
        <w:t>Updated monthly</w:t>
      </w:r>
    </w:p>
    <w:p w:rsidR="004B5884" w:rsidRPr="00022FB2" w:rsidRDefault="004B5884" w:rsidP="00A34B5C">
      <w:pPr>
        <w:pStyle w:val="CERNONINDENTBULLET"/>
        <w:numPr>
          <w:ilvl w:val="0"/>
          <w:numId w:val="26"/>
        </w:numPr>
        <w:spacing w:before="120"/>
        <w:jc w:val="both"/>
        <w:rPr>
          <w:color w:val="auto"/>
        </w:rPr>
      </w:pPr>
      <w:r w:rsidRPr="00022FB2">
        <w:rPr>
          <w:color w:val="auto"/>
        </w:rPr>
        <w:t>Updated daily</w:t>
      </w:r>
      <w:r>
        <w:rPr>
          <w:color w:val="auto"/>
        </w:rPr>
        <w:t>, prior to the Trading Day</w:t>
      </w:r>
      <w:r w:rsidRPr="00022FB2">
        <w:rPr>
          <w:color w:val="auto"/>
        </w:rPr>
        <w:t xml:space="preserve"> </w:t>
      </w:r>
    </w:p>
    <w:p w:rsidR="004B5884" w:rsidRPr="00022FB2" w:rsidRDefault="004B5884" w:rsidP="00A34B5C">
      <w:pPr>
        <w:pStyle w:val="CERNONINDENTBULLET"/>
        <w:numPr>
          <w:ilvl w:val="0"/>
          <w:numId w:val="26"/>
        </w:numPr>
        <w:spacing w:before="120"/>
        <w:jc w:val="both"/>
        <w:rPr>
          <w:color w:val="auto"/>
        </w:rPr>
      </w:pPr>
      <w:r w:rsidRPr="00022FB2">
        <w:rPr>
          <w:color w:val="auto"/>
        </w:rPr>
        <w:t xml:space="preserve">Updated </w:t>
      </w:r>
      <w:r>
        <w:rPr>
          <w:color w:val="auto"/>
        </w:rPr>
        <w:t>within the Trading Day</w:t>
      </w:r>
      <w:r w:rsidRPr="00022FB2">
        <w:rPr>
          <w:color w:val="auto"/>
        </w:rPr>
        <w:t xml:space="preserve"> </w:t>
      </w:r>
      <w:r>
        <w:rPr>
          <w:color w:val="auto"/>
        </w:rPr>
        <w:t>(which may be one or more instances within the Trading Day)</w:t>
      </w:r>
    </w:p>
    <w:p w:rsidR="004B5884" w:rsidRDefault="004B5884" w:rsidP="00A34B5C">
      <w:pPr>
        <w:pStyle w:val="CERNONINDENTBULLET"/>
        <w:numPr>
          <w:ilvl w:val="0"/>
          <w:numId w:val="26"/>
        </w:numPr>
        <w:spacing w:before="120"/>
        <w:rPr>
          <w:color w:val="auto"/>
        </w:rPr>
      </w:pPr>
      <w:r>
        <w:rPr>
          <w:color w:val="auto"/>
        </w:rPr>
        <w:t>U</w:t>
      </w:r>
      <w:r w:rsidRPr="00190A7A">
        <w:rPr>
          <w:color w:val="auto"/>
        </w:rPr>
        <w:t>pdated hourly or half hourly prior to the Imbalance Settlement Period (ISP)</w:t>
      </w:r>
    </w:p>
    <w:p w:rsidR="004B5884" w:rsidRDefault="004B5884" w:rsidP="00A34B5C">
      <w:pPr>
        <w:pStyle w:val="CERNONINDENTBULLET"/>
        <w:numPr>
          <w:ilvl w:val="0"/>
          <w:numId w:val="26"/>
        </w:numPr>
        <w:spacing w:before="120"/>
        <w:rPr>
          <w:color w:val="auto"/>
        </w:rPr>
      </w:pPr>
      <w:r>
        <w:rPr>
          <w:color w:val="auto"/>
        </w:rPr>
        <w:t>U</w:t>
      </w:r>
      <w:r w:rsidRPr="00190A7A">
        <w:rPr>
          <w:color w:val="auto"/>
        </w:rPr>
        <w:t>pdated following each Gate Closure 1</w:t>
      </w:r>
    </w:p>
    <w:p w:rsidR="004B5884" w:rsidRDefault="004B5884" w:rsidP="00A34B5C">
      <w:pPr>
        <w:pStyle w:val="CERNONINDENTBULLET"/>
        <w:numPr>
          <w:ilvl w:val="0"/>
          <w:numId w:val="26"/>
        </w:numPr>
        <w:spacing w:before="120"/>
        <w:rPr>
          <w:color w:val="auto"/>
        </w:rPr>
      </w:pPr>
      <w:r>
        <w:rPr>
          <w:color w:val="auto"/>
        </w:rPr>
        <w:t>U</w:t>
      </w:r>
      <w:r w:rsidRPr="00190A7A">
        <w:rPr>
          <w:color w:val="auto"/>
        </w:rPr>
        <w:t>pdated  following each Imbalance Pricing Period (IPP) or Imbalance Settlement Period (ISP)</w:t>
      </w:r>
    </w:p>
    <w:p w:rsidR="004B5884" w:rsidRPr="00022FB2" w:rsidRDefault="004B5884" w:rsidP="00A34B5C">
      <w:pPr>
        <w:pStyle w:val="CERNONINDENTBULLET"/>
        <w:numPr>
          <w:ilvl w:val="0"/>
          <w:numId w:val="26"/>
        </w:numPr>
        <w:spacing w:before="120"/>
        <w:jc w:val="both"/>
        <w:rPr>
          <w:color w:val="auto"/>
        </w:rPr>
      </w:pPr>
      <w:r w:rsidRPr="00022FB2">
        <w:rPr>
          <w:color w:val="auto"/>
        </w:rPr>
        <w:t>Updated daily post Trading Day</w:t>
      </w:r>
      <w:r>
        <w:rPr>
          <w:color w:val="auto"/>
        </w:rPr>
        <w:t xml:space="preserve"> or Settlement Day</w:t>
      </w:r>
    </w:p>
    <w:p w:rsidR="004B5884" w:rsidRPr="00022FB2" w:rsidRDefault="004B5884" w:rsidP="00A34B5C">
      <w:pPr>
        <w:pStyle w:val="CERNONINDENTBULLET"/>
        <w:numPr>
          <w:ilvl w:val="0"/>
          <w:numId w:val="26"/>
        </w:numPr>
        <w:spacing w:before="120"/>
        <w:jc w:val="both"/>
        <w:rPr>
          <w:color w:val="auto"/>
        </w:rPr>
      </w:pPr>
      <w:r w:rsidRPr="00022FB2">
        <w:rPr>
          <w:color w:val="auto"/>
        </w:rPr>
        <w:t>Updated on a Capacity Period basis post end of Capacity Period</w:t>
      </w:r>
    </w:p>
    <w:p w:rsidR="004B5884" w:rsidRDefault="004B5884" w:rsidP="00A34B5C">
      <w:pPr>
        <w:pStyle w:val="CERNONINDENTBULLET"/>
        <w:numPr>
          <w:ilvl w:val="0"/>
          <w:numId w:val="26"/>
        </w:numPr>
        <w:spacing w:before="120"/>
        <w:jc w:val="both"/>
        <w:rPr>
          <w:color w:val="auto"/>
        </w:rPr>
      </w:pPr>
      <w:r w:rsidRPr="00022FB2">
        <w:rPr>
          <w:color w:val="auto"/>
        </w:rPr>
        <w:t>Ad-hoc Reports</w:t>
      </w:r>
    </w:p>
    <w:p w:rsidR="004B5884" w:rsidRPr="00022FB2" w:rsidRDefault="004B5884" w:rsidP="004B5884">
      <w:pPr>
        <w:pStyle w:val="CERNONINDENTBULLET"/>
        <w:ind w:left="425"/>
        <w:jc w:val="both"/>
        <w:rPr>
          <w:color w:val="auto"/>
        </w:rPr>
      </w:pPr>
    </w:p>
    <w:p w:rsidR="004B5884" w:rsidRPr="00183A6A" w:rsidRDefault="004B5884" w:rsidP="00183A6A">
      <w:pPr>
        <w:pStyle w:val="APHeading2"/>
        <w:numPr>
          <w:ilvl w:val="1"/>
          <w:numId w:val="20"/>
        </w:numPr>
        <w:tabs>
          <w:tab w:val="num" w:pos="851"/>
        </w:tabs>
        <w:ind w:left="851" w:hanging="851"/>
      </w:pPr>
      <w:bookmarkStart w:id="30" w:name="_Toc479328105"/>
      <w:r w:rsidRPr="00183A6A">
        <w:t>Public</w:t>
      </w:r>
      <w:r w:rsidR="00246F42">
        <w:t xml:space="preserve"> Data</w:t>
      </w:r>
      <w:r w:rsidRPr="00183A6A">
        <w:t xml:space="preserve"> and Private Data</w:t>
      </w:r>
      <w:bookmarkEnd w:id="30"/>
    </w:p>
    <w:p w:rsidR="004B5884" w:rsidRPr="00022FB2" w:rsidRDefault="004B5884" w:rsidP="00A34B5C">
      <w:pPr>
        <w:pStyle w:val="CERnon-indent"/>
        <w:jc w:val="both"/>
        <w:rPr>
          <w:color w:val="auto"/>
        </w:rPr>
      </w:pPr>
      <w:r w:rsidRPr="00022FB2">
        <w:rPr>
          <w:color w:val="auto"/>
        </w:rPr>
        <w:t>Market Data will be categorised as either:</w:t>
      </w:r>
    </w:p>
    <w:p w:rsidR="004B5884" w:rsidRPr="00022FB2" w:rsidRDefault="004B5884" w:rsidP="00A34B5C">
      <w:pPr>
        <w:pStyle w:val="CERNONINDENTBULLET"/>
        <w:numPr>
          <w:ilvl w:val="0"/>
          <w:numId w:val="6"/>
        </w:numPr>
        <w:spacing w:before="120"/>
        <w:jc w:val="both"/>
        <w:rPr>
          <w:color w:val="auto"/>
        </w:rPr>
      </w:pPr>
      <w:r w:rsidRPr="00183A6A">
        <w:rPr>
          <w:b/>
          <w:color w:val="auto"/>
        </w:rPr>
        <w:t>Private Data Reports</w:t>
      </w:r>
      <w:r>
        <w:rPr>
          <w:color w:val="auto"/>
        </w:rPr>
        <w:t>:</w:t>
      </w:r>
      <w:r w:rsidRPr="00022FB2">
        <w:rPr>
          <w:color w:val="auto"/>
        </w:rPr>
        <w:t xml:space="preserve"> individual reports generated for </w:t>
      </w:r>
      <w:r w:rsidR="00745F0B">
        <w:rPr>
          <w:color w:val="auto"/>
        </w:rPr>
        <w:t xml:space="preserve">individual </w:t>
      </w:r>
      <w:r w:rsidRPr="00022FB2">
        <w:rPr>
          <w:color w:val="auto"/>
        </w:rPr>
        <w:t>Participants only (“Member Private”) or all of them (“Member Public”). These reports shall be made available by the M</w:t>
      </w:r>
      <w:r>
        <w:rPr>
          <w:color w:val="auto"/>
        </w:rPr>
        <w:t xml:space="preserve">arket </w:t>
      </w:r>
      <w:r w:rsidRPr="00022FB2">
        <w:rPr>
          <w:color w:val="auto"/>
        </w:rPr>
        <w:t>O</w:t>
      </w:r>
      <w:r>
        <w:rPr>
          <w:color w:val="auto"/>
        </w:rPr>
        <w:t>perator</w:t>
      </w:r>
      <w:r w:rsidRPr="00022FB2">
        <w:rPr>
          <w:color w:val="auto"/>
        </w:rPr>
        <w:t xml:space="preserve"> via the </w:t>
      </w:r>
      <w:r>
        <w:rPr>
          <w:color w:val="auto"/>
        </w:rPr>
        <w:t xml:space="preserve">Balancing Market Interface </w:t>
      </w:r>
      <w:r w:rsidRPr="00022FB2">
        <w:rPr>
          <w:color w:val="auto"/>
        </w:rPr>
        <w:t>on the basis that access to such reports shall only be available to the relevant recipients in accordance with the access rules detailed in Agreed Procedure 5 “Data Storage and IT Security”.</w:t>
      </w:r>
    </w:p>
    <w:p w:rsidR="00D55766" w:rsidRDefault="004B5884" w:rsidP="00A34B5C">
      <w:pPr>
        <w:pStyle w:val="CERNONINDENTBULLET"/>
        <w:numPr>
          <w:ilvl w:val="0"/>
          <w:numId w:val="6"/>
        </w:numPr>
        <w:spacing w:before="120"/>
        <w:jc w:val="both"/>
        <w:rPr>
          <w:color w:val="auto"/>
        </w:rPr>
      </w:pPr>
      <w:r w:rsidRPr="00183A6A">
        <w:rPr>
          <w:b/>
          <w:color w:val="auto"/>
        </w:rPr>
        <w:t>Public Data Publications</w:t>
      </w:r>
      <w:r>
        <w:rPr>
          <w:color w:val="auto"/>
        </w:rPr>
        <w:t>:</w:t>
      </w:r>
      <w:r w:rsidRPr="00022FB2">
        <w:rPr>
          <w:color w:val="auto"/>
        </w:rPr>
        <w:t xml:space="preserve"> </w:t>
      </w:r>
      <w:r>
        <w:rPr>
          <w:color w:val="auto"/>
        </w:rPr>
        <w:t xml:space="preserve">will </w:t>
      </w:r>
      <w:r w:rsidR="00A05344">
        <w:rPr>
          <w:color w:val="auto"/>
        </w:rPr>
        <w:t>include</w:t>
      </w:r>
      <w:r w:rsidRPr="00022FB2">
        <w:rPr>
          <w:color w:val="auto"/>
        </w:rPr>
        <w:t xml:space="preserve"> market information, market prices and volumes, forecasted data, and current system data that are to be made available by the M</w:t>
      </w:r>
      <w:r>
        <w:rPr>
          <w:color w:val="auto"/>
        </w:rPr>
        <w:t xml:space="preserve">arket </w:t>
      </w:r>
      <w:r w:rsidRPr="00022FB2">
        <w:rPr>
          <w:color w:val="auto"/>
        </w:rPr>
        <w:t>O</w:t>
      </w:r>
      <w:r>
        <w:rPr>
          <w:color w:val="auto"/>
        </w:rPr>
        <w:t>perator</w:t>
      </w:r>
      <w:r w:rsidRPr="00022FB2">
        <w:rPr>
          <w:color w:val="auto"/>
        </w:rPr>
        <w:t xml:space="preserve"> to the general public via the M</w:t>
      </w:r>
      <w:r>
        <w:rPr>
          <w:color w:val="auto"/>
        </w:rPr>
        <w:t xml:space="preserve">arket </w:t>
      </w:r>
      <w:r w:rsidRPr="00022FB2">
        <w:rPr>
          <w:color w:val="auto"/>
        </w:rPr>
        <w:t>O</w:t>
      </w:r>
      <w:r>
        <w:rPr>
          <w:color w:val="auto"/>
        </w:rPr>
        <w:t>perator</w:t>
      </w:r>
      <w:r w:rsidRPr="00022FB2">
        <w:rPr>
          <w:color w:val="auto"/>
        </w:rPr>
        <w:t xml:space="preserve"> website.  </w:t>
      </w:r>
      <w:r w:rsidR="00A05344">
        <w:rPr>
          <w:color w:val="auto"/>
        </w:rPr>
        <w:t>A</w:t>
      </w:r>
      <w:r w:rsidRPr="00022FB2">
        <w:rPr>
          <w:color w:val="auto"/>
        </w:rPr>
        <w:t>ccess</w:t>
      </w:r>
      <w:r w:rsidR="00AD48D9">
        <w:rPr>
          <w:color w:val="auto"/>
        </w:rPr>
        <w:t xml:space="preserve"> to such publications</w:t>
      </w:r>
      <w:r w:rsidRPr="00022FB2">
        <w:rPr>
          <w:color w:val="auto"/>
        </w:rPr>
        <w:t xml:space="preserve"> </w:t>
      </w:r>
      <w:r w:rsidR="00A05344">
        <w:rPr>
          <w:color w:val="auto"/>
        </w:rPr>
        <w:t>shall not be</w:t>
      </w:r>
      <w:r w:rsidRPr="00022FB2">
        <w:rPr>
          <w:color w:val="auto"/>
        </w:rPr>
        <w:t xml:space="preserve"> conditional upon the relevant user possessing a Digital Certificate.  In addition, the M</w:t>
      </w:r>
      <w:r>
        <w:rPr>
          <w:color w:val="auto"/>
        </w:rPr>
        <w:t xml:space="preserve">arket </w:t>
      </w:r>
      <w:r w:rsidRPr="00022FB2">
        <w:rPr>
          <w:color w:val="auto"/>
        </w:rPr>
        <w:t>O</w:t>
      </w:r>
      <w:r>
        <w:rPr>
          <w:color w:val="auto"/>
        </w:rPr>
        <w:t>perator</w:t>
      </w:r>
      <w:r w:rsidRPr="00022FB2">
        <w:rPr>
          <w:color w:val="auto"/>
        </w:rPr>
        <w:t xml:space="preserve"> shall provide Participants with access to a subset of these publications through the </w:t>
      </w:r>
      <w:r>
        <w:rPr>
          <w:color w:val="auto"/>
        </w:rPr>
        <w:t>Balancing Market Interface</w:t>
      </w:r>
      <w:r w:rsidRPr="00022FB2">
        <w:rPr>
          <w:color w:val="auto"/>
        </w:rPr>
        <w:t xml:space="preserve">, in accordance with the access rules detailed in Agreed Procedure 5 “Data Storage and IT Security”. </w:t>
      </w:r>
    </w:p>
    <w:p w:rsidR="008D14B7" w:rsidRDefault="00D55766" w:rsidP="00A34B5C">
      <w:pPr>
        <w:pStyle w:val="CERNONINDENTBULLET"/>
        <w:numPr>
          <w:ilvl w:val="0"/>
          <w:numId w:val="6"/>
        </w:numPr>
        <w:spacing w:before="120"/>
        <w:jc w:val="both"/>
        <w:rPr>
          <w:color w:val="auto"/>
        </w:rPr>
      </w:pPr>
      <w:r>
        <w:rPr>
          <w:b/>
          <w:color w:val="auto"/>
        </w:rPr>
        <w:t>Market Private Data</w:t>
      </w:r>
      <w:r w:rsidRPr="009C6DC3">
        <w:rPr>
          <w:color w:val="auto"/>
        </w:rPr>
        <w:t>:</w:t>
      </w:r>
      <w:r>
        <w:rPr>
          <w:color w:val="auto"/>
        </w:rPr>
        <w:t xml:space="preserve"> data restricted to the Market Operator staff only in accordance with the access rules detailed </w:t>
      </w:r>
      <w:r w:rsidRPr="00022FB2">
        <w:rPr>
          <w:color w:val="auto"/>
        </w:rPr>
        <w:t>in Agreed Procedure 5 “Data Storage and IT Security”</w:t>
      </w:r>
      <w:r w:rsidR="008D14B7">
        <w:rPr>
          <w:color w:val="auto"/>
        </w:rPr>
        <w:t>.</w:t>
      </w:r>
    </w:p>
    <w:p w:rsidR="004B5884" w:rsidRPr="008D14B7" w:rsidRDefault="008D14B7" w:rsidP="008D14B7">
      <w:pPr>
        <w:pStyle w:val="Body1"/>
        <w:numPr>
          <w:ilvl w:val="0"/>
          <w:numId w:val="6"/>
        </w:numPr>
        <w:tabs>
          <w:tab w:val="num" w:pos="630"/>
        </w:tabs>
        <w:spacing w:before="120" w:after="120"/>
        <w:jc w:val="both"/>
        <w:rPr>
          <w:rFonts w:ascii="Arial" w:hAnsi="Arial" w:cs="Arial"/>
          <w:lang w:val="en-IE"/>
        </w:rPr>
      </w:pPr>
      <w:r w:rsidRPr="008D14B7">
        <w:rPr>
          <w:rFonts w:ascii="Arial" w:hAnsi="Arial" w:cs="Arial"/>
          <w:b/>
          <w:lang w:val="en-IE"/>
        </w:rPr>
        <w:t>REMIT Data</w:t>
      </w:r>
      <w:r>
        <w:rPr>
          <w:rFonts w:ascii="Arial" w:hAnsi="Arial" w:cs="Arial"/>
          <w:lang w:val="en-IE"/>
        </w:rPr>
        <w:t>:</w:t>
      </w:r>
      <w:r w:rsidRPr="00213D6C">
        <w:rPr>
          <w:rFonts w:ascii="Arial" w:hAnsi="Arial" w:cs="Arial"/>
          <w:lang w:val="en-IE"/>
        </w:rPr>
        <w:t xml:space="preserve"> data restricted to the European Agency for the Cooperation of Energy Regulat</w:t>
      </w:r>
      <w:r>
        <w:rPr>
          <w:rFonts w:ascii="Arial" w:hAnsi="Arial" w:cs="Arial"/>
          <w:lang w:val="en-IE"/>
        </w:rPr>
        <w:t xml:space="preserve">ors and relevant Participants. </w:t>
      </w:r>
    </w:p>
    <w:p w:rsidR="004B5884" w:rsidRPr="00022FB2" w:rsidRDefault="004B5884" w:rsidP="00A34B5C">
      <w:pPr>
        <w:pStyle w:val="CERnon-indent"/>
        <w:jc w:val="both"/>
        <w:rPr>
          <w:color w:val="auto"/>
        </w:rPr>
      </w:pPr>
      <w:r w:rsidRPr="00022FB2">
        <w:rPr>
          <w:color w:val="auto"/>
        </w:rPr>
        <w:lastRenderedPageBreak/>
        <w:t>Some elements of Market Data shall first be subject to Data Reporting (and shall for this purpose be Private Data), and shall subsequently be required to be published by the M</w:t>
      </w:r>
      <w:r>
        <w:rPr>
          <w:color w:val="auto"/>
        </w:rPr>
        <w:t xml:space="preserve">arket </w:t>
      </w:r>
      <w:r w:rsidRPr="00022FB2">
        <w:rPr>
          <w:color w:val="auto"/>
        </w:rPr>
        <w:t>O</w:t>
      </w:r>
      <w:r>
        <w:rPr>
          <w:color w:val="auto"/>
        </w:rPr>
        <w:t>perator</w:t>
      </w:r>
      <w:r w:rsidRPr="00022FB2">
        <w:rPr>
          <w:color w:val="auto"/>
        </w:rPr>
        <w:t xml:space="preserve"> (and shall upon such become Public Data).  </w:t>
      </w:r>
    </w:p>
    <w:p w:rsidR="004B5884" w:rsidRPr="00022FB2" w:rsidRDefault="004B5884" w:rsidP="00A34B5C">
      <w:pPr>
        <w:pStyle w:val="CERnon-indent"/>
        <w:jc w:val="both"/>
        <w:rPr>
          <w:color w:val="auto"/>
        </w:rPr>
      </w:pPr>
      <w:r w:rsidRPr="00022FB2">
        <w:rPr>
          <w:color w:val="auto"/>
        </w:rPr>
        <w:t>Confidential Information</w:t>
      </w:r>
      <w:r w:rsidR="00A05344">
        <w:rPr>
          <w:color w:val="auto"/>
        </w:rPr>
        <w:t xml:space="preserve"> is Member Private information.</w:t>
      </w:r>
      <w:r w:rsidRPr="00022FB2">
        <w:rPr>
          <w:color w:val="auto"/>
        </w:rPr>
        <w:t xml:space="preserve"> </w:t>
      </w:r>
      <w:r w:rsidR="00A05344">
        <w:rPr>
          <w:color w:val="auto"/>
        </w:rPr>
        <w:t>I</w:t>
      </w:r>
      <w:r w:rsidRPr="00022FB2">
        <w:rPr>
          <w:color w:val="auto"/>
        </w:rPr>
        <w:t>f</w:t>
      </w:r>
      <w:r w:rsidR="00A05344">
        <w:rPr>
          <w:color w:val="auto"/>
        </w:rPr>
        <w:t xml:space="preserve"> it is</w:t>
      </w:r>
      <w:r w:rsidRPr="00022FB2">
        <w:rPr>
          <w:color w:val="auto"/>
        </w:rPr>
        <w:t xml:space="preserve"> made available through a report, </w:t>
      </w:r>
      <w:r w:rsidR="00B8181A">
        <w:rPr>
          <w:color w:val="auto"/>
        </w:rPr>
        <w:t xml:space="preserve">it </w:t>
      </w:r>
      <w:r w:rsidR="00210A48">
        <w:rPr>
          <w:color w:val="auto"/>
        </w:rPr>
        <w:t>shall</w:t>
      </w:r>
      <w:r w:rsidR="00210A48" w:rsidRPr="00022FB2">
        <w:rPr>
          <w:color w:val="auto"/>
        </w:rPr>
        <w:t xml:space="preserve"> </w:t>
      </w:r>
      <w:r w:rsidRPr="00022FB2">
        <w:rPr>
          <w:color w:val="auto"/>
        </w:rPr>
        <w:t>only be made available through Private Data Reports for a single Participant.</w:t>
      </w:r>
    </w:p>
    <w:p w:rsidR="004B5884" w:rsidRPr="00022FB2" w:rsidRDefault="004B5884" w:rsidP="00A34B5C">
      <w:pPr>
        <w:pStyle w:val="CERnon-indent"/>
        <w:jc w:val="both"/>
        <w:rPr>
          <w:color w:val="auto"/>
        </w:rPr>
      </w:pPr>
      <w:r w:rsidRPr="00022FB2">
        <w:rPr>
          <w:color w:val="auto"/>
        </w:rPr>
        <w:t>The Market Operator shall not be obliged to publish any material that it reasonably believes may be of an obscene or libellous nature.</w:t>
      </w:r>
    </w:p>
    <w:p w:rsidR="004B5884" w:rsidRPr="0093143A" w:rsidRDefault="004B5884" w:rsidP="00183A6A">
      <w:pPr>
        <w:pStyle w:val="CERNONINDENTBULLET"/>
        <w:tabs>
          <w:tab w:val="num" w:pos="900"/>
        </w:tabs>
      </w:pPr>
    </w:p>
    <w:p w:rsidR="004B3F19" w:rsidRPr="004B3F19" w:rsidRDefault="004B3F19" w:rsidP="004B3F19">
      <w:pPr>
        <w:pStyle w:val="APHeading2"/>
        <w:numPr>
          <w:ilvl w:val="1"/>
          <w:numId w:val="20"/>
        </w:numPr>
        <w:tabs>
          <w:tab w:val="num" w:pos="851"/>
        </w:tabs>
        <w:ind w:left="851" w:hanging="851"/>
      </w:pPr>
      <w:bookmarkStart w:id="31" w:name="_Toc479328106"/>
      <w:r w:rsidRPr="004B3F19">
        <w:t>Data Publication</w:t>
      </w:r>
      <w:bookmarkEnd w:id="31"/>
    </w:p>
    <w:p w:rsidR="00A3123B" w:rsidRPr="00A3123B" w:rsidRDefault="00A3123B" w:rsidP="00A3123B">
      <w:pPr>
        <w:pStyle w:val="CERnon-indent"/>
        <w:tabs>
          <w:tab w:val="clear" w:pos="851"/>
        </w:tabs>
        <w:jc w:val="both"/>
        <w:rPr>
          <w:color w:val="auto"/>
          <w:szCs w:val="22"/>
        </w:rPr>
      </w:pPr>
      <w:r w:rsidRPr="00022FB2">
        <w:rPr>
          <w:color w:val="auto"/>
          <w:szCs w:val="22"/>
        </w:rPr>
        <w:t>The reports and publications</w:t>
      </w:r>
      <w:r>
        <w:rPr>
          <w:color w:val="auto"/>
          <w:szCs w:val="22"/>
        </w:rPr>
        <w:t xml:space="preserve"> required in accordance with the Code </w:t>
      </w:r>
      <w:r w:rsidRPr="00022FB2">
        <w:rPr>
          <w:color w:val="auto"/>
          <w:szCs w:val="22"/>
        </w:rPr>
        <w:t xml:space="preserve">are </w:t>
      </w:r>
      <w:r>
        <w:rPr>
          <w:color w:val="auto"/>
          <w:szCs w:val="22"/>
        </w:rPr>
        <w:t>set out</w:t>
      </w:r>
      <w:r w:rsidRPr="00022FB2">
        <w:rPr>
          <w:color w:val="auto"/>
          <w:szCs w:val="22"/>
        </w:rPr>
        <w:t xml:space="preserve"> in</w:t>
      </w:r>
      <w:r>
        <w:rPr>
          <w:color w:val="auto"/>
          <w:szCs w:val="22"/>
        </w:rPr>
        <w:t xml:space="preserve"> </w:t>
      </w:r>
      <w:r w:rsidR="00510FD3">
        <w:rPr>
          <w:color w:val="auto"/>
          <w:szCs w:val="22"/>
        </w:rPr>
        <w:t>Appendix E</w:t>
      </w:r>
      <w:r w:rsidR="00FB1711">
        <w:rPr>
          <w:color w:val="auto"/>
          <w:szCs w:val="22"/>
        </w:rPr>
        <w:t xml:space="preserve"> “Data Publication” of the </w:t>
      </w:r>
      <w:r w:rsidR="000D3032">
        <w:rPr>
          <w:color w:val="auto"/>
          <w:szCs w:val="22"/>
        </w:rPr>
        <w:t>Code and</w:t>
      </w:r>
      <w:r w:rsidR="00510FD3">
        <w:rPr>
          <w:color w:val="auto"/>
          <w:szCs w:val="22"/>
        </w:rPr>
        <w:t xml:space="preserve"> </w:t>
      </w:r>
      <w:r w:rsidRPr="00022FB2">
        <w:rPr>
          <w:color w:val="auto"/>
          <w:szCs w:val="22"/>
        </w:rPr>
        <w:t xml:space="preserve">Appendix 2 </w:t>
      </w:r>
      <w:r>
        <w:rPr>
          <w:color w:val="auto"/>
          <w:szCs w:val="22"/>
        </w:rPr>
        <w:t>“</w:t>
      </w:r>
      <w:r w:rsidRPr="00022FB2">
        <w:rPr>
          <w:color w:val="auto"/>
          <w:szCs w:val="22"/>
        </w:rPr>
        <w:t>Report Listing</w:t>
      </w:r>
      <w:r>
        <w:rPr>
          <w:color w:val="auto"/>
          <w:szCs w:val="22"/>
        </w:rPr>
        <w:t xml:space="preserve">” </w:t>
      </w:r>
      <w:r w:rsidRPr="00022FB2">
        <w:rPr>
          <w:color w:val="auto"/>
          <w:szCs w:val="22"/>
        </w:rPr>
        <w:t>of this Agreed Procedure.</w:t>
      </w:r>
      <w:r>
        <w:rPr>
          <w:color w:val="auto"/>
          <w:szCs w:val="22"/>
        </w:rPr>
        <w:t xml:space="preserve">  </w:t>
      </w:r>
    </w:p>
    <w:p w:rsidR="00577D80" w:rsidRDefault="006177C3" w:rsidP="00A34B5C">
      <w:pPr>
        <w:pStyle w:val="CERnon-indent"/>
        <w:jc w:val="both"/>
        <w:rPr>
          <w:color w:val="auto"/>
        </w:rPr>
      </w:pPr>
      <w:r w:rsidRPr="00022FB2">
        <w:rPr>
          <w:color w:val="auto"/>
        </w:rPr>
        <w:t xml:space="preserve">The Data Publication process </w:t>
      </w:r>
      <w:r w:rsidR="00C176B6" w:rsidRPr="00022FB2">
        <w:rPr>
          <w:color w:val="auto"/>
        </w:rPr>
        <w:t>set out in this Agreed Procedure will be the procedure by which the M</w:t>
      </w:r>
      <w:r w:rsidR="00574D3B">
        <w:rPr>
          <w:color w:val="auto"/>
        </w:rPr>
        <w:t xml:space="preserve">arket </w:t>
      </w:r>
      <w:r w:rsidR="00C176B6" w:rsidRPr="00022FB2">
        <w:rPr>
          <w:color w:val="auto"/>
        </w:rPr>
        <w:t>O</w:t>
      </w:r>
      <w:r w:rsidR="00574D3B">
        <w:rPr>
          <w:color w:val="auto"/>
        </w:rPr>
        <w:t>perator</w:t>
      </w:r>
      <w:r w:rsidR="00C176B6" w:rsidRPr="00022FB2">
        <w:rPr>
          <w:color w:val="auto"/>
        </w:rPr>
        <w:t xml:space="preserve"> discharges </w:t>
      </w:r>
      <w:r w:rsidR="004C7BB9">
        <w:rPr>
          <w:color w:val="auto"/>
        </w:rPr>
        <w:t>its obligations</w:t>
      </w:r>
      <w:r w:rsidR="0093143A">
        <w:rPr>
          <w:color w:val="auto"/>
        </w:rPr>
        <w:t xml:space="preserve"> under the Code</w:t>
      </w:r>
      <w:r w:rsidR="00C176B6" w:rsidRPr="00022FB2">
        <w:rPr>
          <w:color w:val="auto"/>
        </w:rPr>
        <w:t xml:space="preserve"> to make certain information available </w:t>
      </w:r>
      <w:r w:rsidRPr="00022FB2">
        <w:rPr>
          <w:color w:val="auto"/>
        </w:rPr>
        <w:t>to</w:t>
      </w:r>
      <w:r w:rsidR="00935766" w:rsidRPr="00022FB2">
        <w:rPr>
          <w:color w:val="auto"/>
        </w:rPr>
        <w:t xml:space="preserve"> </w:t>
      </w:r>
      <w:r w:rsidR="00443915" w:rsidRPr="00022FB2">
        <w:rPr>
          <w:color w:val="auto"/>
        </w:rPr>
        <w:t xml:space="preserve">the </w:t>
      </w:r>
      <w:r w:rsidR="007477EF" w:rsidRPr="00022FB2">
        <w:rPr>
          <w:color w:val="auto"/>
        </w:rPr>
        <w:t>g</w:t>
      </w:r>
      <w:r w:rsidR="00443915" w:rsidRPr="00022FB2">
        <w:rPr>
          <w:color w:val="auto"/>
        </w:rPr>
        <w:t xml:space="preserve">eneral </w:t>
      </w:r>
      <w:r w:rsidR="007477EF" w:rsidRPr="00022FB2">
        <w:rPr>
          <w:color w:val="auto"/>
        </w:rPr>
        <w:t>p</w:t>
      </w:r>
      <w:r w:rsidR="00443915" w:rsidRPr="00022FB2">
        <w:rPr>
          <w:color w:val="auto"/>
        </w:rPr>
        <w:t>ublic</w:t>
      </w:r>
      <w:r w:rsidR="00C176B6" w:rsidRPr="00022FB2">
        <w:rPr>
          <w:color w:val="auto"/>
        </w:rPr>
        <w:t>.  The M</w:t>
      </w:r>
      <w:r w:rsidR="00F77FFA" w:rsidRPr="00022FB2">
        <w:rPr>
          <w:color w:val="auto"/>
        </w:rPr>
        <w:t xml:space="preserve">arket </w:t>
      </w:r>
      <w:r w:rsidR="00C176B6" w:rsidRPr="00022FB2">
        <w:rPr>
          <w:color w:val="auto"/>
        </w:rPr>
        <w:t>O</w:t>
      </w:r>
      <w:r w:rsidR="00F77FFA" w:rsidRPr="00022FB2">
        <w:rPr>
          <w:color w:val="auto"/>
        </w:rPr>
        <w:t>perator</w:t>
      </w:r>
      <w:r w:rsidR="00C176B6" w:rsidRPr="00022FB2">
        <w:rPr>
          <w:color w:val="auto"/>
        </w:rPr>
        <w:t xml:space="preserve"> shall provide such information</w:t>
      </w:r>
      <w:r w:rsidRPr="00022FB2">
        <w:rPr>
          <w:color w:val="auto"/>
        </w:rPr>
        <w:t xml:space="preserve"> </w:t>
      </w:r>
      <w:r w:rsidR="001826E8" w:rsidRPr="00022FB2">
        <w:rPr>
          <w:color w:val="auto"/>
        </w:rPr>
        <w:t>through</w:t>
      </w:r>
      <w:r w:rsidRPr="00022FB2">
        <w:rPr>
          <w:color w:val="auto"/>
        </w:rPr>
        <w:t xml:space="preserve"> the </w:t>
      </w:r>
      <w:r w:rsidR="00851CA3" w:rsidRPr="00022FB2">
        <w:rPr>
          <w:color w:val="auto"/>
        </w:rPr>
        <w:t>M</w:t>
      </w:r>
      <w:r w:rsidR="00F77FFA" w:rsidRPr="00022FB2">
        <w:rPr>
          <w:color w:val="auto"/>
        </w:rPr>
        <w:t xml:space="preserve">arket </w:t>
      </w:r>
      <w:r w:rsidR="00851CA3" w:rsidRPr="00022FB2">
        <w:rPr>
          <w:color w:val="auto"/>
        </w:rPr>
        <w:t>O</w:t>
      </w:r>
      <w:r w:rsidR="00F77FFA" w:rsidRPr="00022FB2">
        <w:rPr>
          <w:color w:val="auto"/>
        </w:rPr>
        <w:t>perator</w:t>
      </w:r>
      <w:r w:rsidR="00851CA3" w:rsidRPr="00022FB2">
        <w:rPr>
          <w:color w:val="auto"/>
        </w:rPr>
        <w:t xml:space="preserve"> </w:t>
      </w:r>
      <w:r w:rsidR="00811F0E">
        <w:rPr>
          <w:color w:val="auto"/>
        </w:rPr>
        <w:t>w</w:t>
      </w:r>
      <w:r w:rsidR="00443915" w:rsidRPr="00022FB2">
        <w:rPr>
          <w:color w:val="auto"/>
        </w:rPr>
        <w:t>ebsite</w:t>
      </w:r>
      <w:r w:rsidR="004B7E3F" w:rsidRPr="00022FB2">
        <w:rPr>
          <w:color w:val="auto"/>
        </w:rPr>
        <w:t xml:space="preserve"> </w:t>
      </w:r>
      <w:r w:rsidR="00935766" w:rsidRPr="00022FB2">
        <w:rPr>
          <w:color w:val="auto"/>
        </w:rPr>
        <w:t>a</w:t>
      </w:r>
      <w:r w:rsidR="00820201" w:rsidRPr="00022FB2">
        <w:rPr>
          <w:color w:val="auto"/>
        </w:rPr>
        <w:t xml:space="preserve">s </w:t>
      </w:r>
      <w:r w:rsidR="000B01D9" w:rsidRPr="00022FB2">
        <w:rPr>
          <w:color w:val="auto"/>
        </w:rPr>
        <w:t>set out in this Agreed Procedure</w:t>
      </w:r>
      <w:r w:rsidR="00820201" w:rsidRPr="00022FB2">
        <w:rPr>
          <w:color w:val="auto"/>
        </w:rPr>
        <w:t>.</w:t>
      </w:r>
    </w:p>
    <w:p w:rsidR="0018739A" w:rsidRDefault="00211BE5" w:rsidP="00A3123B">
      <w:pPr>
        <w:pStyle w:val="CERnon-indent"/>
        <w:tabs>
          <w:tab w:val="clear" w:pos="851"/>
        </w:tabs>
        <w:jc w:val="both"/>
        <w:rPr>
          <w:color w:val="auto"/>
        </w:rPr>
      </w:pPr>
      <w:r w:rsidRPr="00022FB2">
        <w:rPr>
          <w:color w:val="auto"/>
          <w:szCs w:val="22"/>
        </w:rPr>
        <w:t>Data Publications consist of such market information, market prices and volumes, forecasted data, and current system data that are required by the Code to be made available by the M</w:t>
      </w:r>
      <w:r w:rsidR="0019445F">
        <w:rPr>
          <w:color w:val="auto"/>
          <w:szCs w:val="22"/>
        </w:rPr>
        <w:t xml:space="preserve">arket </w:t>
      </w:r>
      <w:r w:rsidRPr="00022FB2">
        <w:rPr>
          <w:color w:val="auto"/>
          <w:szCs w:val="22"/>
        </w:rPr>
        <w:t>O</w:t>
      </w:r>
      <w:r w:rsidR="0019445F">
        <w:rPr>
          <w:color w:val="auto"/>
          <w:szCs w:val="22"/>
        </w:rPr>
        <w:t>perator</w:t>
      </w:r>
      <w:r w:rsidRPr="00022FB2">
        <w:rPr>
          <w:color w:val="auto"/>
          <w:szCs w:val="22"/>
        </w:rPr>
        <w:t xml:space="preserve"> to the general public.</w:t>
      </w:r>
    </w:p>
    <w:p w:rsidR="00A3123B" w:rsidRPr="00A3123B" w:rsidRDefault="00A3123B" w:rsidP="00A3123B">
      <w:pPr>
        <w:pStyle w:val="CERnon-indent"/>
        <w:tabs>
          <w:tab w:val="clear" w:pos="851"/>
        </w:tabs>
        <w:jc w:val="both"/>
        <w:rPr>
          <w:color w:val="auto"/>
        </w:rPr>
      </w:pPr>
    </w:p>
    <w:p w:rsidR="00C77B15" w:rsidRPr="00186FE4" w:rsidRDefault="009545B9" w:rsidP="00183A6A">
      <w:pPr>
        <w:pStyle w:val="APHeading2"/>
        <w:numPr>
          <w:ilvl w:val="2"/>
          <w:numId w:val="20"/>
        </w:numPr>
        <w:tabs>
          <w:tab w:val="num" w:pos="851"/>
        </w:tabs>
        <w:ind w:firstLine="90"/>
        <w:rPr>
          <w:b w:val="0"/>
          <w:i/>
          <w:sz w:val="22"/>
          <w:szCs w:val="22"/>
        </w:rPr>
      </w:pPr>
      <w:bookmarkStart w:id="32" w:name="_Toc479328107"/>
      <w:r w:rsidRPr="00186FE4">
        <w:rPr>
          <w:b w:val="0"/>
          <w:i/>
          <w:sz w:val="22"/>
          <w:szCs w:val="22"/>
        </w:rPr>
        <w:t>Elements</w:t>
      </w:r>
      <w:r w:rsidR="00C77B15" w:rsidRPr="00186FE4">
        <w:rPr>
          <w:b w:val="0"/>
          <w:i/>
          <w:sz w:val="22"/>
          <w:szCs w:val="22"/>
        </w:rPr>
        <w:t xml:space="preserve"> of </w:t>
      </w:r>
      <w:r w:rsidR="00631CD2" w:rsidRPr="00186FE4">
        <w:rPr>
          <w:b w:val="0"/>
          <w:i/>
          <w:sz w:val="22"/>
          <w:szCs w:val="22"/>
        </w:rPr>
        <w:t>D</w:t>
      </w:r>
      <w:r w:rsidR="006177C3" w:rsidRPr="00186FE4">
        <w:rPr>
          <w:b w:val="0"/>
          <w:i/>
          <w:sz w:val="22"/>
          <w:szCs w:val="22"/>
        </w:rPr>
        <w:t xml:space="preserve">ata </w:t>
      </w:r>
      <w:r w:rsidR="00631CD2" w:rsidRPr="00186FE4">
        <w:rPr>
          <w:b w:val="0"/>
          <w:i/>
          <w:sz w:val="22"/>
          <w:szCs w:val="22"/>
        </w:rPr>
        <w:t>P</w:t>
      </w:r>
      <w:r w:rsidR="006177C3" w:rsidRPr="00186FE4">
        <w:rPr>
          <w:b w:val="0"/>
          <w:i/>
          <w:sz w:val="22"/>
          <w:szCs w:val="22"/>
        </w:rPr>
        <w:t>ublication</w:t>
      </w:r>
      <w:bookmarkEnd w:id="32"/>
    </w:p>
    <w:p w:rsidR="00C77B15" w:rsidRPr="00022FB2" w:rsidRDefault="006177C3" w:rsidP="00A34B5C">
      <w:pPr>
        <w:pStyle w:val="CERnon-indent"/>
        <w:jc w:val="both"/>
        <w:rPr>
          <w:color w:val="auto"/>
        </w:rPr>
      </w:pPr>
      <w:r w:rsidRPr="00022FB2">
        <w:rPr>
          <w:color w:val="auto"/>
        </w:rPr>
        <w:t xml:space="preserve">Data Publication covers the publication </w:t>
      </w:r>
      <w:r w:rsidR="00642C82" w:rsidRPr="00022FB2">
        <w:rPr>
          <w:color w:val="auto"/>
        </w:rPr>
        <w:t>by the M</w:t>
      </w:r>
      <w:r w:rsidR="00F77FFA" w:rsidRPr="00022FB2">
        <w:rPr>
          <w:color w:val="auto"/>
        </w:rPr>
        <w:t xml:space="preserve">arket </w:t>
      </w:r>
      <w:r w:rsidR="00642C82" w:rsidRPr="00022FB2">
        <w:rPr>
          <w:color w:val="auto"/>
        </w:rPr>
        <w:t>O</w:t>
      </w:r>
      <w:r w:rsidR="00F77FFA" w:rsidRPr="00022FB2">
        <w:rPr>
          <w:color w:val="auto"/>
        </w:rPr>
        <w:t>perator</w:t>
      </w:r>
      <w:r w:rsidR="00642C82" w:rsidRPr="00022FB2">
        <w:rPr>
          <w:color w:val="auto"/>
        </w:rPr>
        <w:t xml:space="preserve"> </w:t>
      </w:r>
      <w:r w:rsidRPr="00022FB2">
        <w:rPr>
          <w:color w:val="auto"/>
        </w:rPr>
        <w:t>of the following items:</w:t>
      </w:r>
    </w:p>
    <w:p w:rsidR="006177C3" w:rsidRPr="00022FB2" w:rsidRDefault="006177C3" w:rsidP="00A34B5C">
      <w:pPr>
        <w:pStyle w:val="CERNONINDENTBULLET"/>
        <w:numPr>
          <w:ilvl w:val="0"/>
          <w:numId w:val="21"/>
        </w:numPr>
        <w:spacing w:before="120"/>
        <w:ind w:hanging="720"/>
        <w:jc w:val="both"/>
        <w:rPr>
          <w:color w:val="auto"/>
        </w:rPr>
      </w:pPr>
      <w:r w:rsidRPr="00022FB2">
        <w:rPr>
          <w:b/>
          <w:i/>
          <w:color w:val="auto"/>
        </w:rPr>
        <w:t xml:space="preserve">Items and Data Record </w:t>
      </w:r>
      <w:r w:rsidR="00E26458">
        <w:rPr>
          <w:b/>
          <w:i/>
          <w:color w:val="auto"/>
        </w:rPr>
        <w:t>p</w:t>
      </w:r>
      <w:r w:rsidRPr="00022FB2">
        <w:rPr>
          <w:b/>
          <w:i/>
          <w:color w:val="auto"/>
        </w:rPr>
        <w:t>ublication</w:t>
      </w:r>
      <w:r w:rsidR="00161C82" w:rsidRPr="00022FB2">
        <w:rPr>
          <w:b/>
          <w:i/>
          <w:color w:val="auto"/>
        </w:rPr>
        <w:t>:</w:t>
      </w:r>
      <w:r w:rsidRPr="00022FB2">
        <w:rPr>
          <w:i/>
          <w:color w:val="auto"/>
        </w:rPr>
        <w:t xml:space="preserve"> - </w:t>
      </w:r>
      <w:r w:rsidRPr="00022FB2">
        <w:rPr>
          <w:color w:val="auto"/>
        </w:rPr>
        <w:t xml:space="preserve">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B11ABE" w:rsidRPr="00022FB2">
        <w:rPr>
          <w:color w:val="auto"/>
        </w:rPr>
        <w:t xml:space="preserve"> </w:t>
      </w:r>
      <w:r w:rsidR="00976547">
        <w:rPr>
          <w:color w:val="auto"/>
        </w:rPr>
        <w:t>shall</w:t>
      </w:r>
      <w:r w:rsidRPr="00022FB2">
        <w:rPr>
          <w:color w:val="auto"/>
        </w:rPr>
        <w:t xml:space="preserve"> publish </w:t>
      </w:r>
      <w:r w:rsidR="00976547">
        <w:rPr>
          <w:color w:val="auto"/>
        </w:rPr>
        <w:t>any</w:t>
      </w:r>
      <w:r w:rsidR="00976547" w:rsidRPr="00022FB2">
        <w:rPr>
          <w:color w:val="auto"/>
        </w:rPr>
        <w:t xml:space="preserve"> </w:t>
      </w:r>
      <w:r w:rsidRPr="00022FB2">
        <w:rPr>
          <w:color w:val="auto"/>
        </w:rPr>
        <w:t xml:space="preserve">data </w:t>
      </w:r>
      <w:r w:rsidR="00976547">
        <w:rPr>
          <w:color w:val="auto"/>
        </w:rPr>
        <w:t>that</w:t>
      </w:r>
      <w:r w:rsidR="009D3F33" w:rsidRPr="00022FB2">
        <w:rPr>
          <w:color w:val="auto"/>
        </w:rPr>
        <w:t xml:space="preserve"> the Code requires it to publish </w:t>
      </w:r>
      <w:r w:rsidRPr="00022FB2">
        <w:rPr>
          <w:color w:val="auto"/>
        </w:rPr>
        <w:t>in a timely manner after it has been</w:t>
      </w:r>
      <w:r w:rsidR="007C2C0E" w:rsidRPr="00022FB2">
        <w:rPr>
          <w:color w:val="auto"/>
        </w:rPr>
        <w:t xml:space="preserve"> </w:t>
      </w:r>
      <w:r w:rsidR="009D3F33" w:rsidRPr="00022FB2">
        <w:rPr>
          <w:color w:val="auto"/>
        </w:rPr>
        <w:t xml:space="preserve">received by </w:t>
      </w:r>
      <w:r w:rsidR="007C2C0E" w:rsidRPr="00022FB2">
        <w:rPr>
          <w:color w:val="auto"/>
        </w:rPr>
        <w:t xml:space="preserve">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7C2C0E" w:rsidRPr="00022FB2">
        <w:rPr>
          <w:color w:val="auto"/>
        </w:rPr>
        <w:t xml:space="preserve"> or</w:t>
      </w:r>
      <w:r w:rsidRPr="00022FB2">
        <w:rPr>
          <w:color w:val="auto"/>
        </w:rPr>
        <w:t xml:space="preserve"> </w:t>
      </w:r>
      <w:r w:rsidR="009D3F33" w:rsidRPr="00022FB2">
        <w:rPr>
          <w:color w:val="auto"/>
        </w:rPr>
        <w:t xml:space="preserve">calculated </w:t>
      </w:r>
      <w:r w:rsidRPr="00022FB2">
        <w:rPr>
          <w:color w:val="auto"/>
        </w:rPr>
        <w:t xml:space="preserve">by the </w:t>
      </w:r>
      <w:r w:rsidR="009D3F33" w:rsidRPr="00022FB2">
        <w:rPr>
          <w:color w:val="auto"/>
        </w:rPr>
        <w:t>M</w:t>
      </w:r>
      <w:r w:rsidR="00F77FFA" w:rsidRPr="00022FB2">
        <w:rPr>
          <w:color w:val="auto"/>
        </w:rPr>
        <w:t xml:space="preserve">arket </w:t>
      </w:r>
      <w:r w:rsidR="009D3F33" w:rsidRPr="00022FB2">
        <w:rPr>
          <w:color w:val="auto"/>
        </w:rPr>
        <w:t>O</w:t>
      </w:r>
      <w:r w:rsidR="00F77FFA" w:rsidRPr="00022FB2">
        <w:rPr>
          <w:color w:val="auto"/>
        </w:rPr>
        <w:t>perator</w:t>
      </w:r>
      <w:r w:rsidR="009D3F33" w:rsidRPr="00022FB2">
        <w:rPr>
          <w:color w:val="auto"/>
        </w:rPr>
        <w:t xml:space="preserve"> </w:t>
      </w:r>
      <w:r w:rsidR="00E12EB4" w:rsidRPr="00022FB2">
        <w:rPr>
          <w:color w:val="auto"/>
        </w:rPr>
        <w:t>in accordance with the</w:t>
      </w:r>
      <w:r w:rsidR="00AF4479" w:rsidRPr="00022FB2">
        <w:rPr>
          <w:color w:val="auto"/>
        </w:rPr>
        <w:t xml:space="preserve"> timings specifi</w:t>
      </w:r>
      <w:r w:rsidR="007C2C0E" w:rsidRPr="00022FB2">
        <w:rPr>
          <w:color w:val="auto"/>
        </w:rPr>
        <w:t>ed in the report listing in</w:t>
      </w:r>
      <w:r w:rsidR="00F77FFA" w:rsidRPr="00022FB2">
        <w:rPr>
          <w:color w:val="auto"/>
        </w:rPr>
        <w:t xml:space="preserve"> </w:t>
      </w:r>
      <w:r w:rsidR="00D7346A" w:rsidRPr="00022FB2">
        <w:rPr>
          <w:color w:val="auto"/>
        </w:rPr>
        <w:t>Appendix E</w:t>
      </w:r>
      <w:r w:rsidR="00976423" w:rsidRPr="00022FB2">
        <w:rPr>
          <w:color w:val="auto"/>
        </w:rPr>
        <w:t xml:space="preserve"> </w:t>
      </w:r>
      <w:r w:rsidR="004B3F19">
        <w:rPr>
          <w:color w:val="auto"/>
        </w:rPr>
        <w:t>“</w:t>
      </w:r>
      <w:r w:rsidR="00574D3B">
        <w:rPr>
          <w:color w:val="auto"/>
        </w:rPr>
        <w:t>Data Publication</w:t>
      </w:r>
      <w:r w:rsidR="004B3F19">
        <w:rPr>
          <w:color w:val="auto"/>
        </w:rPr>
        <w:t>”</w:t>
      </w:r>
      <w:r w:rsidR="00574D3B">
        <w:rPr>
          <w:color w:val="auto"/>
        </w:rPr>
        <w:t xml:space="preserve"> </w:t>
      </w:r>
      <w:r w:rsidR="00976423" w:rsidRPr="00022FB2">
        <w:rPr>
          <w:color w:val="auto"/>
        </w:rPr>
        <w:t>of the Code, or elsewhere in the Code</w:t>
      </w:r>
      <w:r w:rsidR="00F77FFA" w:rsidRPr="00022FB2">
        <w:rPr>
          <w:color w:val="auto"/>
        </w:rPr>
        <w:t>.</w:t>
      </w:r>
    </w:p>
    <w:p w:rsidR="006177C3" w:rsidRPr="00022FB2" w:rsidRDefault="006177C3" w:rsidP="00A34B5C">
      <w:pPr>
        <w:pStyle w:val="CERNONINDENTBULLET"/>
        <w:numPr>
          <w:ilvl w:val="0"/>
          <w:numId w:val="21"/>
        </w:numPr>
        <w:spacing w:before="120"/>
        <w:ind w:hanging="720"/>
        <w:rPr>
          <w:color w:val="auto"/>
        </w:rPr>
      </w:pPr>
      <w:r w:rsidRPr="00022FB2">
        <w:rPr>
          <w:b/>
          <w:i/>
          <w:color w:val="auto"/>
        </w:rPr>
        <w:t>Code Publication</w:t>
      </w:r>
      <w:r w:rsidRPr="00022FB2">
        <w:rPr>
          <w:b/>
          <w:color w:val="auto"/>
        </w:rPr>
        <w:t>:</w:t>
      </w:r>
      <w:r w:rsidRPr="00022FB2">
        <w:rPr>
          <w:color w:val="auto"/>
        </w:rPr>
        <w:t xml:space="preserve"> The </w:t>
      </w:r>
      <w:r w:rsidR="00F965CA" w:rsidRPr="00022FB2">
        <w:rPr>
          <w:color w:val="auto"/>
        </w:rPr>
        <w:t>Code</w:t>
      </w:r>
      <w:r w:rsidRPr="00022FB2">
        <w:rPr>
          <w:color w:val="auto"/>
        </w:rPr>
        <w:t xml:space="preserve"> </w:t>
      </w:r>
      <w:r w:rsidR="00AF4479" w:rsidRPr="00022FB2">
        <w:rPr>
          <w:color w:val="auto"/>
        </w:rPr>
        <w:t>set</w:t>
      </w:r>
      <w:r w:rsidR="009D3F33" w:rsidRPr="00022FB2">
        <w:rPr>
          <w:color w:val="auto"/>
        </w:rPr>
        <w:t>s</w:t>
      </w:r>
      <w:r w:rsidR="00AF4479" w:rsidRPr="00022FB2">
        <w:rPr>
          <w:color w:val="auto"/>
        </w:rPr>
        <w:t xml:space="preserve"> out</w:t>
      </w:r>
      <w:r w:rsidRPr="00022FB2">
        <w:rPr>
          <w:color w:val="auto"/>
        </w:rPr>
        <w:t xml:space="preserve"> the rules</w:t>
      </w:r>
      <w:r w:rsidR="00AF4479" w:rsidRPr="00022FB2">
        <w:rPr>
          <w:color w:val="auto"/>
        </w:rPr>
        <w:t xml:space="preserve"> and procedures</w:t>
      </w:r>
      <w:r w:rsidRPr="00022FB2">
        <w:rPr>
          <w:color w:val="auto"/>
        </w:rPr>
        <w:t xml:space="preserve"> that govern the operation of the </w:t>
      </w:r>
      <w:r w:rsidR="009D3F33" w:rsidRPr="00022FB2">
        <w:rPr>
          <w:color w:val="auto"/>
        </w:rPr>
        <w:t>Single Electricity Market</w:t>
      </w:r>
      <w:r w:rsidRPr="00022FB2">
        <w:rPr>
          <w:color w:val="auto"/>
        </w:rPr>
        <w:t>.</w:t>
      </w:r>
      <w:r w:rsidR="00B11ABE" w:rsidRPr="00022FB2">
        <w:rPr>
          <w:color w:val="auto"/>
        </w:rPr>
        <w:t xml:space="preserve">  </w:t>
      </w:r>
      <w:r w:rsidR="00AF4479" w:rsidRPr="00022FB2">
        <w:rPr>
          <w:color w:val="auto"/>
        </w:rPr>
        <w:t xml:space="preserve">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AF4479" w:rsidRPr="00022FB2">
        <w:rPr>
          <w:color w:val="auto"/>
        </w:rPr>
        <w:t xml:space="preserve"> </w:t>
      </w:r>
      <w:r w:rsidR="00976547">
        <w:rPr>
          <w:color w:val="auto"/>
        </w:rPr>
        <w:t>shall</w:t>
      </w:r>
      <w:r w:rsidR="00AF4479" w:rsidRPr="00022FB2">
        <w:rPr>
          <w:color w:val="auto"/>
        </w:rPr>
        <w:t xml:space="preserve"> publish the </w:t>
      </w:r>
      <w:r w:rsidR="0065112A" w:rsidRPr="00022FB2">
        <w:rPr>
          <w:color w:val="auto"/>
        </w:rPr>
        <w:t xml:space="preserve">latest version of the </w:t>
      </w:r>
      <w:r w:rsidR="00AF4479" w:rsidRPr="00022FB2">
        <w:rPr>
          <w:color w:val="auto"/>
        </w:rPr>
        <w:t xml:space="preserve">Code, </w:t>
      </w:r>
      <w:r w:rsidR="009D3F33" w:rsidRPr="00022FB2">
        <w:rPr>
          <w:color w:val="auto"/>
        </w:rPr>
        <w:t xml:space="preserve">and shall update </w:t>
      </w:r>
      <w:r w:rsidR="00811F0E">
        <w:rPr>
          <w:color w:val="auto"/>
        </w:rPr>
        <w:t>this</w:t>
      </w:r>
      <w:r w:rsidR="00811F0E" w:rsidRPr="00022FB2">
        <w:rPr>
          <w:color w:val="auto"/>
        </w:rPr>
        <w:t xml:space="preserve"> </w:t>
      </w:r>
      <w:r w:rsidR="009D3F33" w:rsidRPr="00022FB2">
        <w:rPr>
          <w:color w:val="auto"/>
        </w:rPr>
        <w:t>published version</w:t>
      </w:r>
      <w:r w:rsidR="00976423" w:rsidRPr="00022FB2">
        <w:rPr>
          <w:color w:val="auto"/>
        </w:rPr>
        <w:t>,</w:t>
      </w:r>
      <w:r w:rsidR="009D3F33" w:rsidRPr="00022FB2">
        <w:rPr>
          <w:color w:val="auto"/>
        </w:rPr>
        <w:t xml:space="preserve"> </w:t>
      </w:r>
      <w:r w:rsidR="00976423" w:rsidRPr="00022FB2">
        <w:rPr>
          <w:color w:val="auto"/>
        </w:rPr>
        <w:t xml:space="preserve">in accordance </w:t>
      </w:r>
      <w:r w:rsidR="00A41F75" w:rsidRPr="00022FB2">
        <w:rPr>
          <w:color w:val="auto"/>
        </w:rPr>
        <w:t>with the</w:t>
      </w:r>
      <w:r w:rsidR="00976423" w:rsidRPr="00022FB2">
        <w:rPr>
          <w:color w:val="auto"/>
        </w:rPr>
        <w:t xml:space="preserve"> timeline</w:t>
      </w:r>
      <w:r w:rsidR="00F77FFA" w:rsidRPr="00022FB2">
        <w:rPr>
          <w:color w:val="auto"/>
        </w:rPr>
        <w:t>s as</w:t>
      </w:r>
      <w:r w:rsidR="00976423" w:rsidRPr="00022FB2">
        <w:rPr>
          <w:color w:val="auto"/>
        </w:rPr>
        <w:t xml:space="preserve"> set out in the Code</w:t>
      </w:r>
      <w:r w:rsidR="00AF4479" w:rsidRPr="00022FB2">
        <w:rPr>
          <w:color w:val="auto"/>
        </w:rPr>
        <w:t>.</w:t>
      </w:r>
    </w:p>
    <w:p w:rsidR="003D779E" w:rsidRDefault="003D779E" w:rsidP="00BE27E7">
      <w:pPr>
        <w:pStyle w:val="CERNONINDENTBULLET"/>
        <w:rPr>
          <w:color w:val="auto"/>
        </w:rPr>
      </w:pPr>
    </w:p>
    <w:p w:rsidR="00211BE5" w:rsidRPr="00186FE4" w:rsidRDefault="00211BE5" w:rsidP="00183A6A">
      <w:pPr>
        <w:pStyle w:val="APHeading2"/>
        <w:numPr>
          <w:ilvl w:val="2"/>
          <w:numId w:val="20"/>
        </w:numPr>
        <w:tabs>
          <w:tab w:val="num" w:pos="851"/>
        </w:tabs>
        <w:ind w:firstLine="90"/>
        <w:rPr>
          <w:b w:val="0"/>
          <w:i/>
          <w:sz w:val="22"/>
          <w:szCs w:val="22"/>
        </w:rPr>
      </w:pPr>
      <w:bookmarkStart w:id="33" w:name="_Toc479328108"/>
      <w:r w:rsidRPr="00186FE4">
        <w:rPr>
          <w:b w:val="0"/>
          <w:i/>
          <w:sz w:val="22"/>
          <w:szCs w:val="22"/>
        </w:rPr>
        <w:t>Publication Timelines</w:t>
      </w:r>
      <w:r w:rsidR="003D779E" w:rsidRPr="00186FE4">
        <w:rPr>
          <w:b w:val="0"/>
          <w:i/>
          <w:sz w:val="22"/>
          <w:szCs w:val="22"/>
        </w:rPr>
        <w:t xml:space="preserve"> and Format of Publications</w:t>
      </w:r>
      <w:bookmarkEnd w:id="33"/>
    </w:p>
    <w:p w:rsidR="003D779E" w:rsidRPr="00022FB2" w:rsidRDefault="00211BE5" w:rsidP="00A34B5C">
      <w:pPr>
        <w:pStyle w:val="CERnon-indent"/>
        <w:jc w:val="both"/>
        <w:rPr>
          <w:color w:val="auto"/>
        </w:rPr>
      </w:pPr>
      <w:r w:rsidRPr="00493648">
        <w:rPr>
          <w:color w:val="auto"/>
        </w:rPr>
        <w:t xml:space="preserve">Data Publications may be published on </w:t>
      </w:r>
      <w:r w:rsidR="00A41F75">
        <w:rPr>
          <w:color w:val="auto"/>
        </w:rPr>
        <w:t xml:space="preserve">periodically within the Trading Day, </w:t>
      </w:r>
      <w:r w:rsidR="00A41F75" w:rsidRPr="00022FB2">
        <w:rPr>
          <w:color w:val="auto"/>
        </w:rPr>
        <w:t xml:space="preserve">daily, weekly, monthly, annually, or on an ad-hoc </w:t>
      </w:r>
      <w:r w:rsidR="00A34B5C" w:rsidRPr="00022FB2">
        <w:rPr>
          <w:color w:val="auto"/>
        </w:rPr>
        <w:t>basis</w:t>
      </w:r>
      <w:r w:rsidR="00A34B5C" w:rsidRPr="00493648" w:rsidDel="00A41F75">
        <w:rPr>
          <w:color w:val="auto"/>
        </w:rPr>
        <w:t>,</w:t>
      </w:r>
      <w:r w:rsidRPr="00906927">
        <w:rPr>
          <w:color w:val="auto"/>
        </w:rPr>
        <w:t xml:space="preserve"> </w:t>
      </w:r>
      <w:r w:rsidR="00A41F75">
        <w:rPr>
          <w:color w:val="auto"/>
        </w:rPr>
        <w:t>in accordance with</w:t>
      </w:r>
      <w:r w:rsidRPr="00906927">
        <w:rPr>
          <w:color w:val="auto"/>
        </w:rPr>
        <w:t xml:space="preserve"> </w:t>
      </w:r>
      <w:r w:rsidRPr="00493648">
        <w:rPr>
          <w:color w:val="auto"/>
        </w:rPr>
        <w:t>the time</w:t>
      </w:r>
      <w:r w:rsidR="00A41F75">
        <w:rPr>
          <w:color w:val="auto"/>
        </w:rPr>
        <w:t>lines</w:t>
      </w:r>
      <w:r w:rsidRPr="00493648">
        <w:rPr>
          <w:color w:val="auto"/>
        </w:rPr>
        <w:t xml:space="preserve"> </w:t>
      </w:r>
      <w:r w:rsidR="00A41F75">
        <w:rPr>
          <w:color w:val="auto"/>
        </w:rPr>
        <w:t>set out</w:t>
      </w:r>
      <w:r w:rsidR="00A41F75" w:rsidRPr="00493648">
        <w:rPr>
          <w:color w:val="auto"/>
        </w:rPr>
        <w:t xml:space="preserve"> </w:t>
      </w:r>
      <w:r w:rsidRPr="00493648">
        <w:rPr>
          <w:color w:val="auto"/>
        </w:rPr>
        <w:t>in Appendix E</w:t>
      </w:r>
      <w:r w:rsidR="00183A6A">
        <w:rPr>
          <w:color w:val="auto"/>
        </w:rPr>
        <w:t xml:space="preserve"> “Data Publication”</w:t>
      </w:r>
      <w:r w:rsidRPr="00493648">
        <w:rPr>
          <w:color w:val="auto"/>
        </w:rPr>
        <w:t xml:space="preserve"> of the Code</w:t>
      </w:r>
      <w:r w:rsidR="003D779E" w:rsidRPr="00022FB2">
        <w:rPr>
          <w:color w:val="auto"/>
        </w:rPr>
        <w:t>.</w:t>
      </w:r>
      <w:r w:rsidR="003D779E">
        <w:rPr>
          <w:color w:val="auto"/>
        </w:rPr>
        <w:t xml:space="preserve">  </w:t>
      </w:r>
      <w:r w:rsidR="003D779E" w:rsidRPr="00022FB2">
        <w:rPr>
          <w:color w:val="auto"/>
        </w:rPr>
        <w:t>All data</w:t>
      </w:r>
      <w:r w:rsidR="009D17DA">
        <w:rPr>
          <w:color w:val="auto"/>
        </w:rPr>
        <w:t xml:space="preserve"> shall be</w:t>
      </w:r>
      <w:r w:rsidR="003D779E" w:rsidRPr="00022FB2">
        <w:rPr>
          <w:color w:val="auto"/>
        </w:rPr>
        <w:t xml:space="preserve"> published in </w:t>
      </w:r>
      <w:r w:rsidR="00AB4DBB">
        <w:rPr>
          <w:color w:val="auto"/>
        </w:rPr>
        <w:t xml:space="preserve">one of the following formats: </w:t>
      </w:r>
      <w:r w:rsidR="003D779E" w:rsidRPr="00022FB2">
        <w:rPr>
          <w:color w:val="auto"/>
        </w:rPr>
        <w:t xml:space="preserve">PDF, CSV, XLS, XML, or HTML </w:t>
      </w:r>
      <w:r w:rsidR="003D779E">
        <w:rPr>
          <w:color w:val="auto"/>
        </w:rPr>
        <w:t>(depending on the nature of the publication)</w:t>
      </w:r>
      <w:r w:rsidR="003D779E" w:rsidRPr="00022FB2">
        <w:rPr>
          <w:color w:val="auto"/>
        </w:rPr>
        <w:t>.</w:t>
      </w:r>
    </w:p>
    <w:p w:rsidR="00D37F1B" w:rsidRPr="00186FE4" w:rsidRDefault="00D37F1B" w:rsidP="00183A6A">
      <w:pPr>
        <w:pStyle w:val="CERnon-indent"/>
        <w:jc w:val="both"/>
        <w:rPr>
          <w:color w:val="auto"/>
          <w:szCs w:val="22"/>
        </w:rPr>
      </w:pPr>
    </w:p>
    <w:p w:rsidR="00211BE5" w:rsidRPr="00186FE4" w:rsidRDefault="00211BE5" w:rsidP="00183A6A">
      <w:pPr>
        <w:pStyle w:val="APHeading2"/>
        <w:numPr>
          <w:ilvl w:val="2"/>
          <w:numId w:val="20"/>
        </w:numPr>
        <w:tabs>
          <w:tab w:val="num" w:pos="851"/>
        </w:tabs>
        <w:ind w:firstLine="90"/>
        <w:rPr>
          <w:b w:val="0"/>
          <w:i/>
          <w:sz w:val="22"/>
          <w:szCs w:val="22"/>
        </w:rPr>
      </w:pPr>
      <w:bookmarkStart w:id="34" w:name="_Toc479328109"/>
      <w:r w:rsidRPr="00186FE4">
        <w:rPr>
          <w:b w:val="0"/>
          <w:i/>
          <w:sz w:val="22"/>
          <w:szCs w:val="22"/>
        </w:rPr>
        <w:t>Notification</w:t>
      </w:r>
      <w:bookmarkEnd w:id="34"/>
    </w:p>
    <w:p w:rsidR="00211BE5" w:rsidRDefault="00211BE5" w:rsidP="00A34B5C">
      <w:pPr>
        <w:pStyle w:val="CERnon-indent"/>
        <w:jc w:val="both"/>
        <w:rPr>
          <w:color w:val="auto"/>
        </w:rPr>
      </w:pPr>
      <w:r w:rsidRPr="00022FB2">
        <w:rPr>
          <w:color w:val="auto"/>
        </w:rPr>
        <w:t>The M</w:t>
      </w:r>
      <w:r>
        <w:rPr>
          <w:color w:val="auto"/>
        </w:rPr>
        <w:t xml:space="preserve">arket </w:t>
      </w:r>
      <w:r w:rsidRPr="00022FB2">
        <w:rPr>
          <w:color w:val="auto"/>
        </w:rPr>
        <w:t>O</w:t>
      </w:r>
      <w:r>
        <w:rPr>
          <w:color w:val="auto"/>
        </w:rPr>
        <w:t>perator</w:t>
      </w:r>
      <w:r w:rsidRPr="00022FB2">
        <w:rPr>
          <w:color w:val="auto"/>
        </w:rPr>
        <w:t xml:space="preserve"> shall provide access to </w:t>
      </w:r>
      <w:r>
        <w:rPr>
          <w:color w:val="auto"/>
        </w:rPr>
        <w:t xml:space="preserve">Data Publications </w:t>
      </w:r>
      <w:r w:rsidRPr="00022FB2">
        <w:rPr>
          <w:color w:val="auto"/>
        </w:rPr>
        <w:t>through the M</w:t>
      </w:r>
      <w:r>
        <w:rPr>
          <w:color w:val="auto"/>
        </w:rPr>
        <w:t xml:space="preserve">arket </w:t>
      </w:r>
      <w:r w:rsidRPr="00022FB2">
        <w:rPr>
          <w:color w:val="auto"/>
        </w:rPr>
        <w:t>O</w:t>
      </w:r>
      <w:r>
        <w:rPr>
          <w:color w:val="auto"/>
        </w:rPr>
        <w:t>perator w</w:t>
      </w:r>
      <w:r w:rsidRPr="00022FB2">
        <w:rPr>
          <w:color w:val="auto"/>
        </w:rPr>
        <w:t xml:space="preserve">ebsite and, where </w:t>
      </w:r>
      <w:r>
        <w:rPr>
          <w:color w:val="auto"/>
        </w:rPr>
        <w:t>required</w:t>
      </w:r>
      <w:r w:rsidRPr="00022FB2">
        <w:rPr>
          <w:color w:val="auto"/>
        </w:rPr>
        <w:t xml:space="preserve">, </w:t>
      </w:r>
      <w:r>
        <w:rPr>
          <w:color w:val="auto"/>
        </w:rPr>
        <w:t xml:space="preserve">may </w:t>
      </w:r>
      <w:r w:rsidRPr="00022FB2">
        <w:rPr>
          <w:color w:val="auto"/>
        </w:rPr>
        <w:t xml:space="preserve">also </w:t>
      </w:r>
      <w:r>
        <w:rPr>
          <w:color w:val="auto"/>
        </w:rPr>
        <w:t xml:space="preserve">provide such data as Data Reports </w:t>
      </w:r>
      <w:r w:rsidRPr="00022FB2">
        <w:rPr>
          <w:color w:val="auto"/>
        </w:rPr>
        <w:t xml:space="preserve">through the </w:t>
      </w:r>
      <w:r>
        <w:rPr>
          <w:color w:val="auto"/>
        </w:rPr>
        <w:t>Balancing Market Interface</w:t>
      </w:r>
      <w:r w:rsidRPr="00022FB2">
        <w:rPr>
          <w:color w:val="auto"/>
        </w:rPr>
        <w:t xml:space="preserve">.  In the case of </w:t>
      </w:r>
      <w:r>
        <w:rPr>
          <w:color w:val="auto"/>
        </w:rPr>
        <w:t>Data P</w:t>
      </w:r>
      <w:r w:rsidRPr="00022FB2">
        <w:rPr>
          <w:color w:val="auto"/>
        </w:rPr>
        <w:t>ublication</w:t>
      </w:r>
      <w:r>
        <w:rPr>
          <w:color w:val="auto"/>
        </w:rPr>
        <w:t>s</w:t>
      </w:r>
      <w:r w:rsidRPr="00022FB2">
        <w:rPr>
          <w:color w:val="auto"/>
        </w:rPr>
        <w:t xml:space="preserve"> via the M</w:t>
      </w:r>
      <w:r>
        <w:rPr>
          <w:color w:val="auto"/>
        </w:rPr>
        <w:t xml:space="preserve">arket </w:t>
      </w:r>
      <w:r w:rsidRPr="00022FB2">
        <w:rPr>
          <w:color w:val="auto"/>
        </w:rPr>
        <w:t>O</w:t>
      </w:r>
      <w:r>
        <w:rPr>
          <w:color w:val="auto"/>
        </w:rPr>
        <w:t>perator</w:t>
      </w:r>
      <w:r w:rsidRPr="00022FB2">
        <w:rPr>
          <w:color w:val="auto"/>
        </w:rPr>
        <w:t xml:space="preserve"> </w:t>
      </w:r>
      <w:r w:rsidR="00A41F75">
        <w:rPr>
          <w:color w:val="auto"/>
        </w:rPr>
        <w:t>w</w:t>
      </w:r>
      <w:r w:rsidRPr="00022FB2">
        <w:rPr>
          <w:color w:val="auto"/>
        </w:rPr>
        <w:t>ebsite, the M</w:t>
      </w:r>
      <w:r>
        <w:rPr>
          <w:color w:val="auto"/>
        </w:rPr>
        <w:t xml:space="preserve">arket </w:t>
      </w:r>
      <w:r w:rsidRPr="00022FB2">
        <w:rPr>
          <w:color w:val="auto"/>
        </w:rPr>
        <w:t>O</w:t>
      </w:r>
      <w:r>
        <w:rPr>
          <w:color w:val="auto"/>
        </w:rPr>
        <w:t>perator</w:t>
      </w:r>
      <w:r w:rsidRPr="00022FB2">
        <w:rPr>
          <w:color w:val="auto"/>
        </w:rPr>
        <w:t xml:space="preserve"> shall not require that such access is conditional upon the relevant user possessing a Digital Certificate.</w:t>
      </w:r>
    </w:p>
    <w:p w:rsidR="00D37F1B" w:rsidRPr="00022FB2" w:rsidRDefault="00D37F1B" w:rsidP="00183A6A">
      <w:pPr>
        <w:pStyle w:val="CERnon-indent"/>
        <w:jc w:val="both"/>
        <w:rPr>
          <w:color w:val="auto"/>
        </w:rPr>
      </w:pPr>
    </w:p>
    <w:p w:rsidR="00211BE5" w:rsidRPr="00186FE4" w:rsidRDefault="00211BE5" w:rsidP="00183A6A">
      <w:pPr>
        <w:pStyle w:val="APHeading2"/>
        <w:numPr>
          <w:ilvl w:val="2"/>
          <w:numId w:val="20"/>
        </w:numPr>
        <w:tabs>
          <w:tab w:val="num" w:pos="851"/>
        </w:tabs>
        <w:ind w:firstLine="90"/>
        <w:rPr>
          <w:b w:val="0"/>
          <w:i/>
          <w:sz w:val="22"/>
          <w:szCs w:val="22"/>
        </w:rPr>
      </w:pPr>
      <w:bookmarkStart w:id="35" w:name="_Toc479328110"/>
      <w:r w:rsidRPr="00186FE4">
        <w:rPr>
          <w:b w:val="0"/>
          <w:i/>
          <w:sz w:val="22"/>
          <w:szCs w:val="22"/>
        </w:rPr>
        <w:t>Viewing and Access</w:t>
      </w:r>
      <w:bookmarkEnd w:id="35"/>
      <w:r w:rsidRPr="00186FE4">
        <w:rPr>
          <w:b w:val="0"/>
          <w:i/>
          <w:sz w:val="22"/>
          <w:szCs w:val="22"/>
        </w:rPr>
        <w:t xml:space="preserve"> </w:t>
      </w:r>
    </w:p>
    <w:p w:rsidR="00211BE5" w:rsidRDefault="00211BE5" w:rsidP="00A34B5C">
      <w:pPr>
        <w:pStyle w:val="CERnon-indent"/>
        <w:tabs>
          <w:tab w:val="clear" w:pos="851"/>
        </w:tabs>
        <w:jc w:val="both"/>
        <w:rPr>
          <w:color w:val="auto"/>
        </w:rPr>
      </w:pPr>
      <w:r w:rsidRPr="00022FB2">
        <w:rPr>
          <w:color w:val="auto"/>
        </w:rPr>
        <w:t xml:space="preserve">The viewing of </w:t>
      </w:r>
      <w:r>
        <w:rPr>
          <w:color w:val="auto"/>
        </w:rPr>
        <w:t>Data P</w:t>
      </w:r>
      <w:r w:rsidRPr="00022FB2">
        <w:rPr>
          <w:color w:val="auto"/>
        </w:rPr>
        <w:t>ublications online shall be carried out by selecting the appropriate menu item on the M</w:t>
      </w:r>
      <w:r>
        <w:rPr>
          <w:color w:val="auto"/>
        </w:rPr>
        <w:t xml:space="preserve">arket </w:t>
      </w:r>
      <w:r w:rsidRPr="00022FB2">
        <w:rPr>
          <w:color w:val="auto"/>
        </w:rPr>
        <w:t>O</w:t>
      </w:r>
      <w:r>
        <w:rPr>
          <w:color w:val="auto"/>
        </w:rPr>
        <w:t>perator w</w:t>
      </w:r>
      <w:r w:rsidRPr="00022FB2">
        <w:rPr>
          <w:color w:val="auto"/>
        </w:rPr>
        <w:t>ebsite.</w:t>
      </w:r>
    </w:p>
    <w:p w:rsidR="004B5884" w:rsidRPr="00022FB2" w:rsidRDefault="004B5884" w:rsidP="00183A6A">
      <w:pPr>
        <w:pStyle w:val="CERnon-indent"/>
        <w:tabs>
          <w:tab w:val="clear" w:pos="851"/>
        </w:tabs>
        <w:jc w:val="both"/>
        <w:rPr>
          <w:color w:val="auto"/>
        </w:rPr>
      </w:pPr>
    </w:p>
    <w:p w:rsidR="00211BE5" w:rsidRPr="00186FE4" w:rsidRDefault="00211BE5" w:rsidP="00183A6A">
      <w:pPr>
        <w:pStyle w:val="APHeading2"/>
        <w:numPr>
          <w:ilvl w:val="2"/>
          <w:numId w:val="20"/>
        </w:numPr>
        <w:tabs>
          <w:tab w:val="num" w:pos="851"/>
        </w:tabs>
        <w:ind w:firstLine="90"/>
        <w:rPr>
          <w:b w:val="0"/>
          <w:i/>
          <w:sz w:val="22"/>
          <w:szCs w:val="22"/>
        </w:rPr>
      </w:pPr>
      <w:bookmarkStart w:id="36" w:name="_Toc479328111"/>
      <w:r w:rsidRPr="00186FE4">
        <w:rPr>
          <w:b w:val="0"/>
          <w:i/>
          <w:sz w:val="22"/>
          <w:szCs w:val="22"/>
        </w:rPr>
        <w:t>Publication Updates</w:t>
      </w:r>
      <w:bookmarkEnd w:id="36"/>
    </w:p>
    <w:p w:rsidR="00211BE5" w:rsidRPr="00022FB2" w:rsidRDefault="008B4E11" w:rsidP="00A34B5C">
      <w:pPr>
        <w:pStyle w:val="CERnon-indent"/>
        <w:tabs>
          <w:tab w:val="clear" w:pos="851"/>
        </w:tabs>
        <w:jc w:val="both"/>
        <w:rPr>
          <w:color w:val="auto"/>
        </w:rPr>
      </w:pPr>
      <w:r w:rsidRPr="00022FB2">
        <w:rPr>
          <w:color w:val="auto"/>
        </w:rPr>
        <w:t>In cases where data that is required by the Code to be published by the Market Operator has been recalculated by the Market Operator or re-submitted to the Market Operator after being updated, improved, or corrected, the Market Operator must publish the updates in a timely manner</w:t>
      </w:r>
      <w:r>
        <w:rPr>
          <w:color w:val="auto"/>
        </w:rPr>
        <w:t xml:space="preserve"> </w:t>
      </w:r>
      <w:r w:rsidRPr="00022FB2">
        <w:rPr>
          <w:color w:val="auto"/>
        </w:rPr>
        <w:t xml:space="preserve">as soon as reasonably practicable or as otherwise required by the Code.  </w:t>
      </w:r>
    </w:p>
    <w:p w:rsidR="00211BE5" w:rsidRPr="00022FB2" w:rsidRDefault="00211BE5" w:rsidP="00183A6A">
      <w:pPr>
        <w:pStyle w:val="CERNONINDENTBULLET"/>
        <w:ind w:left="425" w:hanging="425"/>
        <w:rPr>
          <w:color w:val="auto"/>
        </w:rPr>
      </w:pPr>
    </w:p>
    <w:p w:rsidR="00C21264" w:rsidRPr="00183A6A" w:rsidRDefault="00631CD2" w:rsidP="00183A6A">
      <w:pPr>
        <w:pStyle w:val="APHeading2"/>
        <w:numPr>
          <w:ilvl w:val="1"/>
          <w:numId w:val="20"/>
        </w:numPr>
        <w:tabs>
          <w:tab w:val="num" w:pos="851"/>
        </w:tabs>
        <w:ind w:left="851" w:hanging="851"/>
      </w:pPr>
      <w:bookmarkStart w:id="37" w:name="_Toc356217740"/>
      <w:bookmarkStart w:id="38" w:name="_Toc479328112"/>
      <w:r w:rsidRPr="00183A6A">
        <w:t>Data Reporting</w:t>
      </w:r>
      <w:bookmarkEnd w:id="37"/>
      <w:bookmarkEnd w:id="38"/>
    </w:p>
    <w:p w:rsidR="00A3123B" w:rsidRDefault="00A3123B" w:rsidP="00A3123B">
      <w:pPr>
        <w:pStyle w:val="CERnon-indent"/>
        <w:tabs>
          <w:tab w:val="clear" w:pos="851"/>
        </w:tabs>
        <w:jc w:val="both"/>
        <w:rPr>
          <w:color w:val="auto"/>
          <w:szCs w:val="22"/>
        </w:rPr>
      </w:pPr>
      <w:r w:rsidRPr="00022FB2">
        <w:rPr>
          <w:color w:val="auto"/>
          <w:szCs w:val="22"/>
        </w:rPr>
        <w:t>The reports and publications</w:t>
      </w:r>
      <w:r>
        <w:rPr>
          <w:color w:val="auto"/>
          <w:szCs w:val="22"/>
        </w:rPr>
        <w:t xml:space="preserve"> required in accordance with the Code </w:t>
      </w:r>
      <w:r w:rsidRPr="00022FB2">
        <w:rPr>
          <w:color w:val="auto"/>
          <w:szCs w:val="22"/>
        </w:rPr>
        <w:t xml:space="preserve">are </w:t>
      </w:r>
      <w:r>
        <w:rPr>
          <w:color w:val="auto"/>
          <w:szCs w:val="22"/>
        </w:rPr>
        <w:t>set out</w:t>
      </w:r>
      <w:r w:rsidRPr="00022FB2">
        <w:rPr>
          <w:color w:val="auto"/>
          <w:szCs w:val="22"/>
        </w:rPr>
        <w:t xml:space="preserve"> in</w:t>
      </w:r>
      <w:r>
        <w:rPr>
          <w:color w:val="auto"/>
          <w:szCs w:val="22"/>
        </w:rPr>
        <w:t xml:space="preserve"> </w:t>
      </w:r>
      <w:r w:rsidRPr="00022FB2">
        <w:rPr>
          <w:color w:val="auto"/>
          <w:szCs w:val="22"/>
        </w:rPr>
        <w:t xml:space="preserve">Appendix 2 </w:t>
      </w:r>
      <w:r>
        <w:rPr>
          <w:color w:val="auto"/>
          <w:szCs w:val="22"/>
        </w:rPr>
        <w:t>“</w:t>
      </w:r>
      <w:r w:rsidRPr="00022FB2">
        <w:rPr>
          <w:color w:val="auto"/>
          <w:szCs w:val="22"/>
        </w:rPr>
        <w:t>Report Listing</w:t>
      </w:r>
      <w:r>
        <w:rPr>
          <w:color w:val="auto"/>
          <w:szCs w:val="22"/>
        </w:rPr>
        <w:t xml:space="preserve">” </w:t>
      </w:r>
      <w:r w:rsidRPr="00022FB2">
        <w:rPr>
          <w:color w:val="auto"/>
          <w:szCs w:val="22"/>
        </w:rPr>
        <w:t>of this Agreed Procedure.</w:t>
      </w:r>
      <w:r>
        <w:rPr>
          <w:color w:val="auto"/>
          <w:szCs w:val="22"/>
        </w:rPr>
        <w:t xml:space="preserve">  </w:t>
      </w:r>
    </w:p>
    <w:p w:rsidR="00631CD2" w:rsidRDefault="00631CD2" w:rsidP="00183A6A">
      <w:pPr>
        <w:pStyle w:val="CERnon-indent"/>
        <w:jc w:val="both"/>
        <w:rPr>
          <w:color w:val="auto"/>
          <w:szCs w:val="22"/>
        </w:rPr>
      </w:pPr>
      <w:r w:rsidRPr="00022FB2">
        <w:rPr>
          <w:color w:val="auto"/>
          <w:szCs w:val="22"/>
        </w:rPr>
        <w:t>The Data Reporting process set out in this Agreed Procedure will be the procedure by which the M</w:t>
      </w:r>
      <w:r w:rsidR="00A50157">
        <w:rPr>
          <w:color w:val="auto"/>
          <w:szCs w:val="22"/>
        </w:rPr>
        <w:t xml:space="preserve">arket </w:t>
      </w:r>
      <w:r w:rsidRPr="00022FB2">
        <w:rPr>
          <w:color w:val="auto"/>
          <w:szCs w:val="22"/>
        </w:rPr>
        <w:t>O</w:t>
      </w:r>
      <w:r w:rsidR="00A50157">
        <w:rPr>
          <w:color w:val="auto"/>
          <w:szCs w:val="22"/>
        </w:rPr>
        <w:t>perator</w:t>
      </w:r>
      <w:r w:rsidRPr="00022FB2">
        <w:rPr>
          <w:color w:val="auto"/>
          <w:szCs w:val="22"/>
        </w:rPr>
        <w:t xml:space="preserve"> discharges </w:t>
      </w:r>
      <w:r w:rsidR="0093143A">
        <w:rPr>
          <w:color w:val="auto"/>
          <w:szCs w:val="22"/>
        </w:rPr>
        <w:t xml:space="preserve">its obligations under the Code </w:t>
      </w:r>
      <w:r w:rsidRPr="00022FB2">
        <w:rPr>
          <w:color w:val="auto"/>
          <w:szCs w:val="22"/>
        </w:rPr>
        <w:t>to make certain information available to a specific Participant.  The M</w:t>
      </w:r>
      <w:r w:rsidR="00A50157">
        <w:rPr>
          <w:color w:val="auto"/>
          <w:szCs w:val="22"/>
        </w:rPr>
        <w:t xml:space="preserve">arket </w:t>
      </w:r>
      <w:r w:rsidRPr="00022FB2">
        <w:rPr>
          <w:color w:val="auto"/>
          <w:szCs w:val="22"/>
        </w:rPr>
        <w:t>O</w:t>
      </w:r>
      <w:r w:rsidR="00A50157">
        <w:rPr>
          <w:color w:val="auto"/>
          <w:szCs w:val="22"/>
        </w:rPr>
        <w:t>perator</w:t>
      </w:r>
      <w:r w:rsidRPr="00022FB2">
        <w:rPr>
          <w:color w:val="auto"/>
          <w:szCs w:val="22"/>
        </w:rPr>
        <w:t xml:space="preserve"> shall provide such information through the </w:t>
      </w:r>
      <w:r w:rsidR="00BB1F0C">
        <w:rPr>
          <w:color w:val="auto"/>
          <w:szCs w:val="22"/>
        </w:rPr>
        <w:t>Balancing Market</w:t>
      </w:r>
      <w:r w:rsidR="00C05F37" w:rsidRPr="00022FB2">
        <w:rPr>
          <w:color w:val="auto"/>
          <w:szCs w:val="22"/>
        </w:rPr>
        <w:t xml:space="preserve"> Interface</w:t>
      </w:r>
      <w:r w:rsidR="005B7760" w:rsidRPr="00022FB2">
        <w:rPr>
          <w:color w:val="auto"/>
          <w:szCs w:val="22"/>
        </w:rPr>
        <w:t>,</w:t>
      </w:r>
      <w:r w:rsidRPr="00022FB2">
        <w:rPr>
          <w:color w:val="auto"/>
          <w:szCs w:val="22"/>
        </w:rPr>
        <w:t xml:space="preserve"> as set out in this Agreed Procedure.</w:t>
      </w:r>
    </w:p>
    <w:p w:rsidR="004B5884" w:rsidRPr="00022FB2" w:rsidRDefault="004B5884" w:rsidP="00183A6A">
      <w:pPr>
        <w:pStyle w:val="CERnon-indent"/>
        <w:jc w:val="both"/>
        <w:rPr>
          <w:color w:val="auto"/>
          <w:szCs w:val="22"/>
        </w:rPr>
      </w:pPr>
    </w:p>
    <w:p w:rsidR="00642C82" w:rsidRPr="00186FE4" w:rsidRDefault="00642C82" w:rsidP="00183A6A">
      <w:pPr>
        <w:pStyle w:val="APHeading2"/>
        <w:numPr>
          <w:ilvl w:val="2"/>
          <w:numId w:val="20"/>
        </w:numPr>
        <w:tabs>
          <w:tab w:val="num" w:pos="851"/>
        </w:tabs>
        <w:ind w:firstLine="90"/>
        <w:rPr>
          <w:b w:val="0"/>
          <w:i/>
          <w:sz w:val="22"/>
          <w:szCs w:val="22"/>
        </w:rPr>
      </w:pPr>
      <w:bookmarkStart w:id="39" w:name="_Toc479328113"/>
      <w:r w:rsidRPr="00186FE4">
        <w:rPr>
          <w:b w:val="0"/>
          <w:i/>
          <w:sz w:val="22"/>
          <w:szCs w:val="22"/>
        </w:rPr>
        <w:t xml:space="preserve">Elements of </w:t>
      </w:r>
      <w:r w:rsidR="00D37F1B" w:rsidRPr="00186FE4">
        <w:rPr>
          <w:b w:val="0"/>
          <w:i/>
          <w:sz w:val="22"/>
          <w:szCs w:val="22"/>
        </w:rPr>
        <w:t>Data R</w:t>
      </w:r>
      <w:r w:rsidRPr="00186FE4">
        <w:rPr>
          <w:b w:val="0"/>
          <w:i/>
          <w:sz w:val="22"/>
          <w:szCs w:val="22"/>
        </w:rPr>
        <w:t>eporting</w:t>
      </w:r>
      <w:bookmarkEnd w:id="39"/>
    </w:p>
    <w:p w:rsidR="004B5884" w:rsidRPr="004620A3" w:rsidRDefault="00642C82" w:rsidP="004B5884">
      <w:pPr>
        <w:pStyle w:val="CERnon-indent"/>
        <w:jc w:val="both"/>
        <w:rPr>
          <w:color w:val="auto"/>
        </w:rPr>
      </w:pPr>
      <w:r w:rsidRPr="00022FB2">
        <w:rPr>
          <w:color w:val="auto"/>
        </w:rPr>
        <w:t>Data Reporting covers the making available</w:t>
      </w:r>
      <w:r w:rsidR="00843B37" w:rsidRPr="00022FB2">
        <w:rPr>
          <w:color w:val="auto"/>
        </w:rPr>
        <w:t>,</w:t>
      </w:r>
      <w:r w:rsidRPr="00022FB2">
        <w:rPr>
          <w:color w:val="auto"/>
        </w:rPr>
        <w:t xml:space="preserve"> by the M</w:t>
      </w:r>
      <w:r w:rsidR="00A50157">
        <w:rPr>
          <w:color w:val="auto"/>
        </w:rPr>
        <w:t xml:space="preserve">arket </w:t>
      </w:r>
      <w:r w:rsidRPr="00022FB2">
        <w:rPr>
          <w:color w:val="auto"/>
        </w:rPr>
        <w:t>O</w:t>
      </w:r>
      <w:r w:rsidR="00A50157">
        <w:rPr>
          <w:color w:val="auto"/>
        </w:rPr>
        <w:t>perator</w:t>
      </w:r>
      <w:r w:rsidRPr="00022FB2">
        <w:rPr>
          <w:color w:val="auto"/>
        </w:rPr>
        <w:t xml:space="preserve"> </w:t>
      </w:r>
      <w:r w:rsidR="004C6C07" w:rsidRPr="00022FB2">
        <w:rPr>
          <w:color w:val="auto"/>
        </w:rPr>
        <w:t xml:space="preserve">to certain </w:t>
      </w:r>
      <w:r w:rsidR="00843B37" w:rsidRPr="00022FB2">
        <w:rPr>
          <w:color w:val="auto"/>
        </w:rPr>
        <w:t xml:space="preserve">Participants only (or all of them), data reports as set out in </w:t>
      </w:r>
      <w:r w:rsidR="008004EB" w:rsidRPr="00022FB2">
        <w:rPr>
          <w:color w:val="auto"/>
        </w:rPr>
        <w:t xml:space="preserve">Appendix 2 </w:t>
      </w:r>
      <w:r w:rsidR="00A3123B">
        <w:rPr>
          <w:color w:val="auto"/>
        </w:rPr>
        <w:t>“</w:t>
      </w:r>
      <w:r w:rsidR="008004EB" w:rsidRPr="00022FB2">
        <w:rPr>
          <w:color w:val="auto"/>
        </w:rPr>
        <w:t>Report Listing</w:t>
      </w:r>
      <w:r w:rsidR="00A3123B">
        <w:rPr>
          <w:color w:val="auto"/>
        </w:rPr>
        <w:t>”</w:t>
      </w:r>
      <w:r w:rsidR="00E9225D" w:rsidRPr="00022FB2">
        <w:rPr>
          <w:color w:val="auto"/>
        </w:rPr>
        <w:t>.</w:t>
      </w:r>
      <w:r w:rsidR="00D37F1B">
        <w:rPr>
          <w:color w:val="auto"/>
        </w:rPr>
        <w:t xml:space="preserve">  </w:t>
      </w:r>
      <w:r w:rsidR="004B5884" w:rsidRPr="00022FB2">
        <w:rPr>
          <w:color w:val="auto"/>
          <w:szCs w:val="22"/>
        </w:rPr>
        <w:t xml:space="preserve">Data Reporting is the term given to the provision of reports that contain data that is available to a specific Participant (or all of them) and is confidential to that Participant (or all of them).  Data Reports </w:t>
      </w:r>
      <w:r w:rsidR="00D37F1B">
        <w:rPr>
          <w:color w:val="auto"/>
          <w:szCs w:val="22"/>
        </w:rPr>
        <w:t>include</w:t>
      </w:r>
      <w:r w:rsidR="004B5884" w:rsidRPr="00022FB2">
        <w:rPr>
          <w:color w:val="auto"/>
          <w:szCs w:val="22"/>
        </w:rPr>
        <w:t xml:space="preserve"> market reports or settlement reports.</w:t>
      </w:r>
    </w:p>
    <w:p w:rsidR="00D37F1B" w:rsidRDefault="00D37F1B" w:rsidP="004B5884">
      <w:pPr>
        <w:pStyle w:val="CERnon-indent"/>
        <w:jc w:val="both"/>
        <w:rPr>
          <w:color w:val="auto"/>
          <w:szCs w:val="22"/>
        </w:rPr>
      </w:pPr>
    </w:p>
    <w:p w:rsidR="004B5884" w:rsidRPr="00186FE4" w:rsidRDefault="004B5884" w:rsidP="00183A6A">
      <w:pPr>
        <w:pStyle w:val="APHeading2"/>
        <w:numPr>
          <w:ilvl w:val="2"/>
          <w:numId w:val="20"/>
        </w:numPr>
        <w:tabs>
          <w:tab w:val="num" w:pos="851"/>
        </w:tabs>
        <w:ind w:firstLine="90"/>
        <w:rPr>
          <w:b w:val="0"/>
          <w:i/>
          <w:sz w:val="22"/>
          <w:szCs w:val="22"/>
        </w:rPr>
      </w:pPr>
      <w:bookmarkStart w:id="40" w:name="_Toc479328114"/>
      <w:r w:rsidRPr="00186FE4">
        <w:rPr>
          <w:b w:val="0"/>
          <w:i/>
          <w:sz w:val="22"/>
          <w:szCs w:val="22"/>
        </w:rPr>
        <w:t>Availability</w:t>
      </w:r>
      <w:bookmarkEnd w:id="40"/>
    </w:p>
    <w:p w:rsidR="004B5884" w:rsidRPr="00022FB2" w:rsidRDefault="004B5884" w:rsidP="004B5884">
      <w:pPr>
        <w:pStyle w:val="CERnon-indent"/>
        <w:jc w:val="both"/>
        <w:rPr>
          <w:color w:val="auto"/>
        </w:rPr>
      </w:pPr>
      <w:r w:rsidRPr="00101E6F">
        <w:rPr>
          <w:color w:val="auto"/>
        </w:rPr>
        <w:t xml:space="preserve">Daily and weekly Data Reports will be available through the Balancing Market Interface for up to a </w:t>
      </w:r>
      <w:r w:rsidR="00101E6F">
        <w:rPr>
          <w:color w:val="auto"/>
        </w:rPr>
        <w:t>m</w:t>
      </w:r>
      <w:r w:rsidRPr="00101E6F">
        <w:rPr>
          <w:color w:val="auto"/>
        </w:rPr>
        <w:t>onth following their initial posting by the Market Operator. Monthly and annual reports will be available through this channel for up to two years following their initial</w:t>
      </w:r>
      <w:r w:rsidRPr="00022FB2">
        <w:rPr>
          <w:color w:val="auto"/>
        </w:rPr>
        <w:t xml:space="preserve"> posting by the M</w:t>
      </w:r>
      <w:r>
        <w:rPr>
          <w:color w:val="auto"/>
        </w:rPr>
        <w:t xml:space="preserve">arket </w:t>
      </w:r>
      <w:r w:rsidRPr="00022FB2">
        <w:rPr>
          <w:color w:val="auto"/>
        </w:rPr>
        <w:t>O</w:t>
      </w:r>
      <w:r>
        <w:rPr>
          <w:color w:val="auto"/>
        </w:rPr>
        <w:t>perator</w:t>
      </w:r>
      <w:r w:rsidRPr="00022FB2">
        <w:rPr>
          <w:color w:val="auto"/>
        </w:rPr>
        <w:t>. For Participants requiring older data th</w:t>
      </w:r>
      <w:r>
        <w:rPr>
          <w:color w:val="auto"/>
        </w:rPr>
        <w:t>is will be available to dow</w:t>
      </w:r>
      <w:r w:rsidR="00D37F1B">
        <w:rPr>
          <w:color w:val="auto"/>
        </w:rPr>
        <w:t>nload from the Market Operator w</w:t>
      </w:r>
      <w:r>
        <w:rPr>
          <w:color w:val="auto"/>
        </w:rPr>
        <w:t xml:space="preserve">ebsite. </w:t>
      </w:r>
    </w:p>
    <w:p w:rsidR="004B5884" w:rsidRDefault="004B5884" w:rsidP="004B5884">
      <w:pPr>
        <w:pStyle w:val="CERnon-indent"/>
        <w:jc w:val="both"/>
        <w:rPr>
          <w:color w:val="auto"/>
        </w:rPr>
      </w:pPr>
      <w:r w:rsidRPr="00022FB2">
        <w:rPr>
          <w:color w:val="auto"/>
        </w:rPr>
        <w:t xml:space="preserve">Participants may submit a request for </w:t>
      </w:r>
      <w:r>
        <w:rPr>
          <w:color w:val="auto"/>
        </w:rPr>
        <w:t xml:space="preserve">a </w:t>
      </w:r>
      <w:r w:rsidRPr="00022FB2">
        <w:rPr>
          <w:color w:val="auto"/>
        </w:rPr>
        <w:t xml:space="preserve">specific </w:t>
      </w:r>
      <w:r>
        <w:rPr>
          <w:color w:val="auto"/>
        </w:rPr>
        <w:t xml:space="preserve">Data Report </w:t>
      </w:r>
      <w:r w:rsidRPr="00022FB2">
        <w:rPr>
          <w:color w:val="auto"/>
        </w:rPr>
        <w:t xml:space="preserve">through the </w:t>
      </w:r>
      <w:r>
        <w:rPr>
          <w:color w:val="auto"/>
        </w:rPr>
        <w:t xml:space="preserve">Balancing Market Interface, via Type 2 </w:t>
      </w:r>
      <w:r w:rsidR="00B55E8E">
        <w:rPr>
          <w:color w:val="auto"/>
        </w:rPr>
        <w:t xml:space="preserve">Channel </w:t>
      </w:r>
      <w:r>
        <w:rPr>
          <w:color w:val="auto"/>
        </w:rPr>
        <w:t>and</w:t>
      </w:r>
      <w:r w:rsidR="002A1B20">
        <w:rPr>
          <w:color w:val="auto"/>
        </w:rPr>
        <w:t xml:space="preserve"> </w:t>
      </w:r>
      <w:r>
        <w:rPr>
          <w:color w:val="auto"/>
        </w:rPr>
        <w:t>or Type 3</w:t>
      </w:r>
      <w:r w:rsidR="00B55E8E">
        <w:rPr>
          <w:color w:val="auto"/>
        </w:rPr>
        <w:t xml:space="preserve"> Channel</w:t>
      </w:r>
      <w:r>
        <w:rPr>
          <w:color w:val="auto"/>
        </w:rPr>
        <w:t>.</w:t>
      </w:r>
    </w:p>
    <w:p w:rsidR="00D37F1B" w:rsidRPr="00022FB2" w:rsidRDefault="00D37F1B" w:rsidP="004B5884">
      <w:pPr>
        <w:pStyle w:val="CERnon-indent"/>
        <w:jc w:val="both"/>
        <w:rPr>
          <w:color w:val="auto"/>
        </w:rPr>
      </w:pPr>
    </w:p>
    <w:p w:rsidR="004B5884" w:rsidRPr="00186FE4" w:rsidRDefault="004B5884" w:rsidP="00183A6A">
      <w:pPr>
        <w:pStyle w:val="APHeading2"/>
        <w:numPr>
          <w:ilvl w:val="2"/>
          <w:numId w:val="20"/>
        </w:numPr>
        <w:tabs>
          <w:tab w:val="num" w:pos="851"/>
        </w:tabs>
        <w:ind w:firstLine="90"/>
        <w:rPr>
          <w:b w:val="0"/>
          <w:i/>
          <w:sz w:val="22"/>
          <w:szCs w:val="22"/>
        </w:rPr>
      </w:pPr>
      <w:bookmarkStart w:id="41" w:name="_Toc479328115"/>
      <w:r w:rsidRPr="00186FE4">
        <w:rPr>
          <w:b w:val="0"/>
          <w:i/>
          <w:sz w:val="22"/>
          <w:szCs w:val="22"/>
        </w:rPr>
        <w:t>Updates</w:t>
      </w:r>
      <w:bookmarkEnd w:id="41"/>
    </w:p>
    <w:p w:rsidR="004B5884" w:rsidRPr="00022FB2" w:rsidRDefault="004B5884" w:rsidP="004B5884">
      <w:pPr>
        <w:pStyle w:val="CERnon-indent"/>
        <w:jc w:val="both"/>
        <w:rPr>
          <w:color w:val="auto"/>
        </w:rPr>
      </w:pPr>
      <w:r>
        <w:rPr>
          <w:color w:val="auto"/>
        </w:rPr>
        <w:t>Where Data Reports are updated by the Market Operator, t</w:t>
      </w:r>
      <w:r w:rsidRPr="00022FB2">
        <w:rPr>
          <w:color w:val="auto"/>
        </w:rPr>
        <w:t xml:space="preserve">he time at which the </w:t>
      </w:r>
      <w:r>
        <w:rPr>
          <w:color w:val="auto"/>
        </w:rPr>
        <w:t>updated Data R</w:t>
      </w:r>
      <w:r w:rsidRPr="00022FB2">
        <w:rPr>
          <w:color w:val="auto"/>
        </w:rPr>
        <w:t>eport was created will form part of the timestamp of the message</w:t>
      </w:r>
      <w:r>
        <w:rPr>
          <w:color w:val="auto"/>
        </w:rPr>
        <w:t xml:space="preserve"> displayed in the </w:t>
      </w:r>
      <w:r w:rsidRPr="00022FB2">
        <w:rPr>
          <w:color w:val="auto"/>
        </w:rPr>
        <w:t xml:space="preserve">Market Messages window. If an event is rerun in order to recreate a </w:t>
      </w:r>
      <w:r>
        <w:rPr>
          <w:color w:val="auto"/>
        </w:rPr>
        <w:t>Data R</w:t>
      </w:r>
      <w:r w:rsidRPr="00022FB2">
        <w:rPr>
          <w:color w:val="auto"/>
        </w:rPr>
        <w:t xml:space="preserve">eport, the original report will be overwritten. Each time a </w:t>
      </w:r>
      <w:r>
        <w:rPr>
          <w:color w:val="auto"/>
        </w:rPr>
        <w:t>Data R</w:t>
      </w:r>
      <w:r w:rsidRPr="00022FB2">
        <w:rPr>
          <w:color w:val="auto"/>
        </w:rPr>
        <w:t>eport is created or recreated</w:t>
      </w:r>
      <w:r>
        <w:rPr>
          <w:color w:val="auto"/>
        </w:rPr>
        <w:t>,</w:t>
      </w:r>
      <w:r w:rsidRPr="00022FB2">
        <w:rPr>
          <w:color w:val="auto"/>
        </w:rPr>
        <w:t xml:space="preserve"> a message </w:t>
      </w:r>
      <w:r w:rsidR="00B6243E">
        <w:rPr>
          <w:color w:val="auto"/>
        </w:rPr>
        <w:t xml:space="preserve">shall </w:t>
      </w:r>
      <w:r w:rsidRPr="00022FB2">
        <w:rPr>
          <w:color w:val="auto"/>
        </w:rPr>
        <w:t xml:space="preserve">be sent to the </w:t>
      </w:r>
      <w:r>
        <w:rPr>
          <w:color w:val="auto"/>
        </w:rPr>
        <w:t>Balancing Market Interface</w:t>
      </w:r>
      <w:r w:rsidRPr="00022FB2">
        <w:rPr>
          <w:color w:val="auto"/>
        </w:rPr>
        <w:t xml:space="preserve"> to inform the Participants that the </w:t>
      </w:r>
      <w:r>
        <w:rPr>
          <w:color w:val="auto"/>
        </w:rPr>
        <w:t>Data R</w:t>
      </w:r>
      <w:r w:rsidRPr="00022FB2">
        <w:rPr>
          <w:color w:val="auto"/>
        </w:rPr>
        <w:t>eport is available.</w:t>
      </w:r>
    </w:p>
    <w:p w:rsidR="004B5884" w:rsidRPr="00022FB2" w:rsidRDefault="004B5884" w:rsidP="004B5884">
      <w:pPr>
        <w:pStyle w:val="CERnon-indent"/>
        <w:jc w:val="both"/>
        <w:rPr>
          <w:color w:val="auto"/>
        </w:rPr>
      </w:pPr>
    </w:p>
    <w:p w:rsidR="004B5884" w:rsidRPr="00186FE4" w:rsidRDefault="004B5884" w:rsidP="00183A6A">
      <w:pPr>
        <w:pStyle w:val="APHeading2"/>
        <w:numPr>
          <w:ilvl w:val="2"/>
          <w:numId w:val="20"/>
        </w:numPr>
        <w:tabs>
          <w:tab w:val="num" w:pos="851"/>
        </w:tabs>
        <w:ind w:firstLine="90"/>
        <w:rPr>
          <w:color w:val="auto"/>
          <w:sz w:val="22"/>
          <w:szCs w:val="22"/>
        </w:rPr>
      </w:pPr>
      <w:bookmarkStart w:id="42" w:name="_Toc479328116"/>
      <w:r w:rsidRPr="00186FE4">
        <w:rPr>
          <w:b w:val="0"/>
          <w:i/>
          <w:sz w:val="22"/>
          <w:szCs w:val="22"/>
        </w:rPr>
        <w:t>Scheduled and Requested Reports</w:t>
      </w:r>
      <w:bookmarkEnd w:id="42"/>
    </w:p>
    <w:p w:rsidR="004B5884" w:rsidRDefault="004B5884" w:rsidP="004B5884">
      <w:pPr>
        <w:pStyle w:val="CERnon-indent"/>
        <w:rPr>
          <w:color w:val="auto"/>
          <w:szCs w:val="22"/>
        </w:rPr>
      </w:pPr>
      <w:r w:rsidRPr="00022FB2">
        <w:rPr>
          <w:color w:val="auto"/>
          <w:szCs w:val="22"/>
        </w:rPr>
        <w:t xml:space="preserve">Scheduled Data Reports are published </w:t>
      </w:r>
      <w:r w:rsidR="00012319">
        <w:rPr>
          <w:color w:val="auto"/>
          <w:szCs w:val="22"/>
        </w:rPr>
        <w:t xml:space="preserve">in accordance with the </w:t>
      </w:r>
      <w:r w:rsidRPr="00022FB2">
        <w:rPr>
          <w:color w:val="auto"/>
          <w:szCs w:val="22"/>
        </w:rPr>
        <w:t xml:space="preserve">timelines </w:t>
      </w:r>
      <w:r w:rsidR="00012319">
        <w:rPr>
          <w:color w:val="auto"/>
          <w:szCs w:val="22"/>
        </w:rPr>
        <w:t>set out</w:t>
      </w:r>
      <w:r w:rsidR="00012319" w:rsidRPr="00022FB2">
        <w:rPr>
          <w:color w:val="auto"/>
          <w:szCs w:val="22"/>
        </w:rPr>
        <w:t xml:space="preserve"> </w:t>
      </w:r>
      <w:r w:rsidRPr="00022FB2">
        <w:rPr>
          <w:color w:val="auto"/>
          <w:szCs w:val="22"/>
        </w:rPr>
        <w:t>in Appendix 2</w:t>
      </w:r>
      <w:r>
        <w:rPr>
          <w:color w:val="auto"/>
          <w:szCs w:val="22"/>
        </w:rPr>
        <w:t xml:space="preserve"> </w:t>
      </w:r>
      <w:r w:rsidR="003D779E">
        <w:rPr>
          <w:color w:val="auto"/>
          <w:szCs w:val="22"/>
        </w:rPr>
        <w:t>“</w:t>
      </w:r>
      <w:r w:rsidRPr="00022FB2">
        <w:rPr>
          <w:color w:val="auto"/>
          <w:szCs w:val="22"/>
        </w:rPr>
        <w:t>Report Listing</w:t>
      </w:r>
      <w:r w:rsidR="003D779E">
        <w:rPr>
          <w:color w:val="auto"/>
          <w:szCs w:val="22"/>
        </w:rPr>
        <w:t>”</w:t>
      </w:r>
      <w:r w:rsidRPr="00022FB2">
        <w:rPr>
          <w:color w:val="auto"/>
          <w:szCs w:val="22"/>
        </w:rPr>
        <w:t>.  Requested reports</w:t>
      </w:r>
      <w:r w:rsidR="007F6B06">
        <w:rPr>
          <w:color w:val="auto"/>
          <w:szCs w:val="22"/>
        </w:rPr>
        <w:t xml:space="preserve">, if not available through the Balancing Market Interface or </w:t>
      </w:r>
      <w:r w:rsidR="00012319">
        <w:rPr>
          <w:color w:val="auto"/>
          <w:szCs w:val="22"/>
        </w:rPr>
        <w:t xml:space="preserve">Market Operator </w:t>
      </w:r>
      <w:r w:rsidR="003E7926">
        <w:rPr>
          <w:color w:val="auto"/>
          <w:szCs w:val="22"/>
        </w:rPr>
        <w:t>w</w:t>
      </w:r>
      <w:r w:rsidR="007F6B06">
        <w:rPr>
          <w:color w:val="auto"/>
          <w:szCs w:val="22"/>
        </w:rPr>
        <w:t>ebsite,</w:t>
      </w:r>
      <w:r w:rsidRPr="00022FB2">
        <w:rPr>
          <w:color w:val="auto"/>
          <w:szCs w:val="22"/>
        </w:rPr>
        <w:t xml:space="preserve"> shall be responded to by the Market Operator as soon as practicable.</w:t>
      </w:r>
    </w:p>
    <w:p w:rsidR="00D37F1B" w:rsidRPr="00186FE4" w:rsidRDefault="00D37F1B" w:rsidP="004B5884">
      <w:pPr>
        <w:pStyle w:val="CERnon-indent"/>
        <w:rPr>
          <w:color w:val="auto"/>
          <w:szCs w:val="22"/>
        </w:rPr>
      </w:pPr>
    </w:p>
    <w:p w:rsidR="004B5884" w:rsidRPr="00186FE4" w:rsidRDefault="004B5884" w:rsidP="00183A6A">
      <w:pPr>
        <w:pStyle w:val="APHeading2"/>
        <w:numPr>
          <w:ilvl w:val="2"/>
          <w:numId w:val="20"/>
        </w:numPr>
        <w:tabs>
          <w:tab w:val="num" w:pos="851"/>
        </w:tabs>
        <w:ind w:firstLine="90"/>
        <w:rPr>
          <w:b w:val="0"/>
          <w:i/>
          <w:sz w:val="22"/>
          <w:szCs w:val="22"/>
        </w:rPr>
      </w:pPr>
      <w:bookmarkStart w:id="43" w:name="_Toc479328117"/>
      <w:r w:rsidRPr="00186FE4">
        <w:rPr>
          <w:b w:val="0"/>
          <w:i/>
          <w:sz w:val="22"/>
          <w:szCs w:val="22"/>
        </w:rPr>
        <w:t>Notification</w:t>
      </w:r>
      <w:bookmarkEnd w:id="43"/>
    </w:p>
    <w:p w:rsidR="00D37F1B" w:rsidRDefault="004B5884" w:rsidP="004B5884">
      <w:pPr>
        <w:pStyle w:val="CERnon-indent"/>
        <w:jc w:val="both"/>
        <w:rPr>
          <w:color w:val="auto"/>
        </w:rPr>
      </w:pPr>
      <w:r w:rsidRPr="00022FB2">
        <w:rPr>
          <w:color w:val="auto"/>
        </w:rPr>
        <w:t xml:space="preserve">For the purpose of Data Reporting, the Market Operator shall make data available to a specific Participant for download from the </w:t>
      </w:r>
      <w:r>
        <w:rPr>
          <w:color w:val="auto"/>
        </w:rPr>
        <w:t>Balancing Market Interface</w:t>
      </w:r>
      <w:r w:rsidRPr="00022FB2">
        <w:rPr>
          <w:color w:val="auto"/>
        </w:rPr>
        <w:t>, and shall notify the relevant Participant that such data is available for download</w:t>
      </w:r>
      <w:r w:rsidR="007F6B06">
        <w:rPr>
          <w:color w:val="auto"/>
        </w:rPr>
        <w:t xml:space="preserve"> as appropriate.</w:t>
      </w:r>
      <w:r w:rsidRPr="00022FB2">
        <w:rPr>
          <w:color w:val="auto"/>
        </w:rPr>
        <w:t xml:space="preserve">  Access to such reports shall only be available to Participants in accordance with the access rules detailed in Agreed Procedure 5 “Data Storage and IT Security”.  </w:t>
      </w:r>
    </w:p>
    <w:p w:rsidR="00D37F1B" w:rsidRPr="00022FB2" w:rsidRDefault="00D37F1B" w:rsidP="004B5884">
      <w:pPr>
        <w:pStyle w:val="CERnon-indent"/>
        <w:jc w:val="both"/>
        <w:rPr>
          <w:color w:val="auto"/>
        </w:rPr>
      </w:pPr>
    </w:p>
    <w:p w:rsidR="004B5884" w:rsidRPr="00186FE4" w:rsidRDefault="004B5884" w:rsidP="004B5884">
      <w:pPr>
        <w:pStyle w:val="APHeading2"/>
        <w:numPr>
          <w:ilvl w:val="2"/>
          <w:numId w:val="20"/>
        </w:numPr>
        <w:tabs>
          <w:tab w:val="num" w:pos="851"/>
        </w:tabs>
        <w:ind w:firstLine="90"/>
        <w:rPr>
          <w:b w:val="0"/>
          <w:i/>
          <w:sz w:val="22"/>
          <w:szCs w:val="22"/>
        </w:rPr>
      </w:pPr>
      <w:bookmarkStart w:id="44" w:name="_Toc479328118"/>
      <w:r w:rsidRPr="00186FE4">
        <w:rPr>
          <w:b w:val="0"/>
          <w:i/>
          <w:sz w:val="22"/>
          <w:szCs w:val="22"/>
        </w:rPr>
        <w:t>Viewing and Access</w:t>
      </w:r>
      <w:bookmarkEnd w:id="44"/>
      <w:r w:rsidRPr="00186FE4">
        <w:rPr>
          <w:b w:val="0"/>
          <w:i/>
          <w:sz w:val="22"/>
          <w:szCs w:val="22"/>
        </w:rPr>
        <w:t xml:space="preserve"> </w:t>
      </w:r>
    </w:p>
    <w:p w:rsidR="004B5884" w:rsidRPr="00022FB2" w:rsidRDefault="004B5884" w:rsidP="004B5884">
      <w:pPr>
        <w:pStyle w:val="CERnon-indent"/>
        <w:jc w:val="both"/>
        <w:rPr>
          <w:color w:val="auto"/>
        </w:rPr>
      </w:pPr>
      <w:r w:rsidRPr="00022FB2">
        <w:rPr>
          <w:color w:val="auto"/>
        </w:rPr>
        <w:t>All connections are initiat</w:t>
      </w:r>
      <w:r w:rsidR="00D37F1B">
        <w:rPr>
          <w:color w:val="auto"/>
        </w:rPr>
        <w:t>ed external</w:t>
      </w:r>
      <w:r w:rsidR="007F6B06">
        <w:rPr>
          <w:color w:val="auto"/>
        </w:rPr>
        <w:t>ly</w:t>
      </w:r>
      <w:r w:rsidR="00D37F1B">
        <w:rPr>
          <w:color w:val="auto"/>
        </w:rPr>
        <w:t xml:space="preserve"> to the SEM systems</w:t>
      </w:r>
      <w:r w:rsidRPr="00022FB2">
        <w:rPr>
          <w:color w:val="auto"/>
        </w:rPr>
        <w:t xml:space="preserve"> i.e. by Partici</w:t>
      </w:r>
      <w:r w:rsidR="00A34B5C">
        <w:rPr>
          <w:color w:val="auto"/>
        </w:rPr>
        <w:t>pants, Meter Data Providers etc</w:t>
      </w:r>
      <w:r w:rsidRPr="00022FB2">
        <w:rPr>
          <w:color w:val="auto"/>
        </w:rPr>
        <w:t xml:space="preserve">. and operate in a synchronous request-response mode. </w:t>
      </w:r>
      <w:r w:rsidR="0015647C">
        <w:rPr>
          <w:color w:val="auto"/>
        </w:rPr>
        <w:t>In relation to</w:t>
      </w:r>
      <w:r w:rsidR="0015647C" w:rsidRPr="00022FB2">
        <w:rPr>
          <w:color w:val="auto"/>
        </w:rPr>
        <w:t xml:space="preserve"> </w:t>
      </w:r>
      <w:r w:rsidRPr="00022FB2">
        <w:rPr>
          <w:color w:val="auto"/>
        </w:rPr>
        <w:t>Type 2</w:t>
      </w:r>
      <w:r w:rsidR="00D37F1B">
        <w:rPr>
          <w:color w:val="auto"/>
        </w:rPr>
        <w:t xml:space="preserve"> Channel</w:t>
      </w:r>
      <w:r w:rsidRPr="00022FB2">
        <w:rPr>
          <w:color w:val="auto"/>
        </w:rPr>
        <w:t xml:space="preserve">, the Participant connects to the </w:t>
      </w:r>
      <w:r>
        <w:rPr>
          <w:color w:val="auto"/>
        </w:rPr>
        <w:t xml:space="preserve">Balancing Market </w:t>
      </w:r>
      <w:r w:rsidRPr="00022FB2">
        <w:rPr>
          <w:color w:val="auto"/>
        </w:rPr>
        <w:t>Interface and is authorised by selecting the appropriate Digital Certificate</w:t>
      </w:r>
      <w:r>
        <w:rPr>
          <w:color w:val="auto"/>
        </w:rPr>
        <w:t xml:space="preserve"> (</w:t>
      </w:r>
      <w:r w:rsidRPr="00421D88">
        <w:t xml:space="preserve">Agreed Procedure 3 </w:t>
      </w:r>
      <w:r>
        <w:t>“</w:t>
      </w:r>
      <w:r w:rsidRPr="00421D88">
        <w:t>Communication Channel Qualification</w:t>
      </w:r>
      <w:r>
        <w:t xml:space="preserve">” sets out the </w:t>
      </w:r>
      <w:r w:rsidR="005A21A2">
        <w:t>procedure in relation</w:t>
      </w:r>
      <w:r>
        <w:t xml:space="preserve"> to</w:t>
      </w:r>
      <w:r w:rsidR="005A21A2">
        <w:t xml:space="preserve"> obtaining a</w:t>
      </w:r>
      <w:r>
        <w:t xml:space="preserve"> </w:t>
      </w:r>
      <w:r w:rsidR="009D17DA">
        <w:t>d</w:t>
      </w:r>
      <w:r>
        <w:t xml:space="preserve">igital </w:t>
      </w:r>
      <w:r w:rsidR="009D17DA">
        <w:t>c</w:t>
      </w:r>
      <w:r>
        <w:t>ertificate)</w:t>
      </w:r>
      <w:r>
        <w:rPr>
          <w:color w:val="auto"/>
        </w:rPr>
        <w:t xml:space="preserve"> and entering a</w:t>
      </w:r>
      <w:r w:rsidR="005A21A2">
        <w:rPr>
          <w:color w:val="auto"/>
        </w:rPr>
        <w:t xml:space="preserve"> valid</w:t>
      </w:r>
      <w:r>
        <w:rPr>
          <w:color w:val="auto"/>
        </w:rPr>
        <w:t xml:space="preserve"> password.</w:t>
      </w:r>
      <w:r w:rsidRPr="00022FB2">
        <w:rPr>
          <w:color w:val="auto"/>
        </w:rPr>
        <w:t xml:space="preserve"> </w:t>
      </w:r>
    </w:p>
    <w:p w:rsidR="004B5884" w:rsidRPr="00022FB2" w:rsidRDefault="004B5884" w:rsidP="004B5884">
      <w:pPr>
        <w:pStyle w:val="CERnon-indent"/>
        <w:jc w:val="both"/>
        <w:rPr>
          <w:color w:val="auto"/>
        </w:rPr>
      </w:pPr>
      <w:r w:rsidRPr="00022FB2">
        <w:rPr>
          <w:color w:val="auto"/>
        </w:rPr>
        <w:t xml:space="preserve">The technology behind the </w:t>
      </w:r>
      <w:r>
        <w:rPr>
          <w:color w:val="auto"/>
        </w:rPr>
        <w:t xml:space="preserve">Balancing Market </w:t>
      </w:r>
      <w:r w:rsidRPr="00022FB2">
        <w:rPr>
          <w:color w:val="auto"/>
        </w:rPr>
        <w:t>Interface</w:t>
      </w:r>
      <w:r>
        <w:rPr>
          <w:color w:val="auto"/>
        </w:rPr>
        <w:t xml:space="preserve"> and Meter Data </w:t>
      </w:r>
      <w:r w:rsidR="00C21D35">
        <w:rPr>
          <w:color w:val="auto"/>
        </w:rPr>
        <w:t>i</w:t>
      </w:r>
      <w:r>
        <w:rPr>
          <w:color w:val="auto"/>
        </w:rPr>
        <w:t xml:space="preserve">nterface </w:t>
      </w:r>
      <w:r w:rsidRPr="00022FB2">
        <w:rPr>
          <w:color w:val="auto"/>
        </w:rPr>
        <w:t xml:space="preserve">is Java based. All data submitted </w:t>
      </w:r>
      <w:r>
        <w:rPr>
          <w:color w:val="auto"/>
        </w:rPr>
        <w:t xml:space="preserve">by Participants </w:t>
      </w:r>
      <w:r w:rsidRPr="00022FB2">
        <w:rPr>
          <w:color w:val="auto"/>
        </w:rPr>
        <w:t xml:space="preserve">to </w:t>
      </w:r>
      <w:r>
        <w:rPr>
          <w:color w:val="auto"/>
        </w:rPr>
        <w:t>the Balancing Market Interface using Type 3</w:t>
      </w:r>
      <w:r w:rsidR="00A34B5C">
        <w:rPr>
          <w:color w:val="auto"/>
        </w:rPr>
        <w:t xml:space="preserve"> Channel</w:t>
      </w:r>
      <w:r>
        <w:rPr>
          <w:color w:val="auto"/>
        </w:rPr>
        <w:t xml:space="preserve"> </w:t>
      </w:r>
      <w:r w:rsidRPr="00022FB2">
        <w:rPr>
          <w:color w:val="auto"/>
        </w:rPr>
        <w:t xml:space="preserve">is required to be in XML format. </w:t>
      </w:r>
    </w:p>
    <w:p w:rsidR="004B5884" w:rsidRPr="00022FB2" w:rsidRDefault="004B5884" w:rsidP="004B5884">
      <w:pPr>
        <w:pStyle w:val="CERnon-indent"/>
        <w:jc w:val="both"/>
        <w:rPr>
          <w:color w:val="auto"/>
        </w:rPr>
      </w:pPr>
      <w:r w:rsidRPr="00022FB2">
        <w:rPr>
          <w:color w:val="auto"/>
        </w:rPr>
        <w:t>The Type 2 Channel is screen based, to provide a human-to-computer interface. These requests are processed by the same web service as is used for the Type 3 Channel. Type 3 Channel</w:t>
      </w:r>
      <w:r w:rsidR="00492496">
        <w:rPr>
          <w:color w:val="auto"/>
        </w:rPr>
        <w:t xml:space="preserve"> communications</w:t>
      </w:r>
      <w:r w:rsidRPr="00022FB2">
        <w:rPr>
          <w:color w:val="auto"/>
        </w:rPr>
        <w:t xml:space="preserve"> use web services to provide an automated, computer-to-computer interface</w:t>
      </w:r>
    </w:p>
    <w:p w:rsidR="004B5884" w:rsidRPr="00022FB2" w:rsidRDefault="004B5884" w:rsidP="004B5884">
      <w:pPr>
        <w:pStyle w:val="CERnon-indent"/>
        <w:jc w:val="both"/>
        <w:rPr>
          <w:color w:val="auto"/>
        </w:rPr>
      </w:pPr>
      <w:r w:rsidRPr="00022FB2">
        <w:rPr>
          <w:color w:val="auto"/>
        </w:rPr>
        <w:t xml:space="preserve">In certain cases, the Type 2 Channel (screens) may have additional configuration to appropriately present the information returned by the </w:t>
      </w:r>
      <w:r w:rsidR="00CA15C4">
        <w:rPr>
          <w:color w:val="auto"/>
        </w:rPr>
        <w:t>w</w:t>
      </w:r>
      <w:r w:rsidRPr="00022FB2">
        <w:rPr>
          <w:color w:val="auto"/>
        </w:rPr>
        <w:t xml:space="preserve">eb </w:t>
      </w:r>
      <w:r w:rsidR="00CA15C4">
        <w:rPr>
          <w:color w:val="auto"/>
        </w:rPr>
        <w:t>s</w:t>
      </w:r>
      <w:r w:rsidRPr="00022FB2">
        <w:rPr>
          <w:color w:val="auto"/>
        </w:rPr>
        <w:t>ervice. Some additional information is available via the Type 2 Channel that is not available on Type 3</w:t>
      </w:r>
      <w:r w:rsidR="00A34B5C">
        <w:rPr>
          <w:color w:val="auto"/>
        </w:rPr>
        <w:t xml:space="preserve"> Channel</w:t>
      </w:r>
      <w:r w:rsidR="00B308C9">
        <w:rPr>
          <w:color w:val="auto"/>
        </w:rPr>
        <w:t>.</w:t>
      </w:r>
    </w:p>
    <w:p w:rsidR="00EB3A82" w:rsidRPr="00022FB2" w:rsidRDefault="00EB3A82" w:rsidP="00183A6A">
      <w:pPr>
        <w:pStyle w:val="CERNONINDENTBULLET2"/>
        <w:numPr>
          <w:ilvl w:val="0"/>
          <w:numId w:val="0"/>
        </w:numPr>
        <w:ind w:left="851"/>
        <w:jc w:val="both"/>
        <w:rPr>
          <w:color w:val="auto"/>
        </w:rPr>
      </w:pPr>
    </w:p>
    <w:p w:rsidR="004B5884" w:rsidRPr="00186FE4" w:rsidRDefault="004B5884" w:rsidP="00183A6A">
      <w:pPr>
        <w:pStyle w:val="APHeading2"/>
        <w:numPr>
          <w:ilvl w:val="2"/>
          <w:numId w:val="20"/>
        </w:numPr>
        <w:tabs>
          <w:tab w:val="num" w:pos="851"/>
        </w:tabs>
        <w:ind w:firstLine="90"/>
        <w:rPr>
          <w:b w:val="0"/>
          <w:i/>
          <w:sz w:val="22"/>
          <w:szCs w:val="22"/>
        </w:rPr>
      </w:pPr>
      <w:bookmarkStart w:id="45" w:name="_Toc479328119"/>
      <w:r w:rsidRPr="00186FE4">
        <w:rPr>
          <w:b w:val="0"/>
          <w:i/>
          <w:sz w:val="22"/>
          <w:szCs w:val="22"/>
        </w:rPr>
        <w:t>Security</w:t>
      </w:r>
      <w:bookmarkEnd w:id="45"/>
    </w:p>
    <w:p w:rsidR="002A1B20" w:rsidRDefault="004B5884" w:rsidP="004B5884">
      <w:pPr>
        <w:pStyle w:val="CERnon-indent"/>
        <w:jc w:val="both"/>
        <w:rPr>
          <w:color w:val="auto"/>
        </w:rPr>
      </w:pPr>
      <w:r w:rsidRPr="00022FB2">
        <w:rPr>
          <w:color w:val="auto"/>
        </w:rPr>
        <w:t>Agreed Procedure 3 “Communication Channel Qualification” and Agreed Procedure 5 “Data Storage and IT Security” detail the security and access requirements of the Market Operator’s Isolated Market System.</w:t>
      </w:r>
    </w:p>
    <w:p w:rsidR="004B5884" w:rsidRPr="00014A8E" w:rsidRDefault="002A1B20" w:rsidP="00014A8E">
      <w:pPr>
        <w:rPr>
          <w:szCs w:val="20"/>
        </w:rPr>
      </w:pPr>
      <w:r>
        <w:br w:type="page"/>
      </w:r>
    </w:p>
    <w:p w:rsidR="00FA636E" w:rsidRPr="002F0687" w:rsidRDefault="00FA636E" w:rsidP="00FA636E">
      <w:pPr>
        <w:pStyle w:val="CERAPPENDIXHEADING1"/>
        <w:pageBreakBefore/>
        <w:numPr>
          <w:ilvl w:val="0"/>
          <w:numId w:val="9"/>
        </w:numPr>
      </w:pPr>
      <w:bookmarkStart w:id="46" w:name="_Toc166489355"/>
      <w:bookmarkStart w:id="47" w:name="_Toc166653355"/>
      <w:bookmarkStart w:id="48" w:name="_Toc167098530"/>
      <w:bookmarkStart w:id="49" w:name="_Toc167098570"/>
      <w:bookmarkStart w:id="50" w:name="_Toc167098619"/>
      <w:bookmarkStart w:id="51" w:name="_Toc167521306"/>
      <w:bookmarkStart w:id="52" w:name="_Toc166489356"/>
      <w:bookmarkStart w:id="53" w:name="_Toc166653356"/>
      <w:bookmarkStart w:id="54" w:name="_Toc167098531"/>
      <w:bookmarkStart w:id="55" w:name="_Toc167098571"/>
      <w:bookmarkStart w:id="56" w:name="_Toc167098620"/>
      <w:bookmarkStart w:id="57" w:name="_Toc167521307"/>
      <w:bookmarkStart w:id="58" w:name="_Toc166489358"/>
      <w:bookmarkStart w:id="59" w:name="_Toc166653358"/>
      <w:bookmarkStart w:id="60" w:name="_Toc167098533"/>
      <w:bookmarkStart w:id="61" w:name="_Toc167098573"/>
      <w:bookmarkStart w:id="62" w:name="_Toc167098622"/>
      <w:bookmarkStart w:id="63" w:name="_Toc167521309"/>
      <w:bookmarkStart w:id="64" w:name="_Toc166489359"/>
      <w:bookmarkStart w:id="65" w:name="_Toc166653359"/>
      <w:bookmarkStart w:id="66" w:name="_Toc167098534"/>
      <w:bookmarkStart w:id="67" w:name="_Toc167098574"/>
      <w:bookmarkStart w:id="68" w:name="_Toc167098623"/>
      <w:bookmarkStart w:id="69" w:name="_Toc167521310"/>
      <w:bookmarkStart w:id="70" w:name="_Toc166489360"/>
      <w:bookmarkStart w:id="71" w:name="_Toc166653360"/>
      <w:bookmarkStart w:id="72" w:name="_Toc167098535"/>
      <w:bookmarkStart w:id="73" w:name="_Toc167098575"/>
      <w:bookmarkStart w:id="74" w:name="_Toc167098624"/>
      <w:bookmarkStart w:id="75" w:name="_Toc167521311"/>
      <w:bookmarkStart w:id="76" w:name="_Toc166489361"/>
      <w:bookmarkStart w:id="77" w:name="_Toc166653361"/>
      <w:bookmarkStart w:id="78" w:name="_Toc167098536"/>
      <w:bookmarkStart w:id="79" w:name="_Toc167098576"/>
      <w:bookmarkStart w:id="80" w:name="_Toc167098625"/>
      <w:bookmarkStart w:id="81" w:name="_Toc167521312"/>
      <w:bookmarkStart w:id="82" w:name="_Toc477453540"/>
      <w:bookmarkStart w:id="83" w:name="_Toc466563198"/>
      <w:bookmarkStart w:id="84" w:name="_Toc477447755"/>
      <w:bookmarkStart w:id="85" w:name="_Toc477448385"/>
      <w:bookmarkStart w:id="86" w:name="_Toc477448537"/>
      <w:bookmarkStart w:id="87" w:name="_Toc477450654"/>
      <w:bookmarkStart w:id="88" w:name="_Toc479328120"/>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lastRenderedPageBreak/>
        <w:t>Definitions</w:t>
      </w:r>
      <w:bookmarkEnd w:id="82"/>
      <w:bookmarkEnd w:id="83"/>
      <w:bookmarkEnd w:id="84"/>
      <w:bookmarkEnd w:id="85"/>
      <w:bookmarkEnd w:id="86"/>
      <w:bookmarkEnd w:id="87"/>
      <w:bookmarkEnd w:id="88"/>
    </w:p>
    <w:p w:rsidR="00BA0ACA" w:rsidRPr="00BA0ACA" w:rsidRDefault="00BA0ACA" w:rsidP="00BA0ACA">
      <w:pPr>
        <w:rPr>
          <w:b/>
          <w:smallCaps/>
          <w:lang w:val="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13"/>
        <w:gridCol w:w="4622"/>
      </w:tblGrid>
      <w:tr w:rsidR="00BE00C6" w:rsidRPr="00022FB2" w:rsidTr="00183A6A">
        <w:tc>
          <w:tcPr>
            <w:tcW w:w="4513" w:type="dxa"/>
          </w:tcPr>
          <w:p w:rsidR="00BE00C6" w:rsidRPr="00022FB2" w:rsidRDefault="00BE00C6" w:rsidP="006E4FDD">
            <w:pPr>
              <w:pStyle w:val="CERnon-indent"/>
              <w:rPr>
                <w:b/>
                <w:bCs/>
                <w:color w:val="auto"/>
                <w:szCs w:val="22"/>
              </w:rPr>
            </w:pPr>
            <w:r>
              <w:rPr>
                <w:b/>
                <w:bCs/>
                <w:color w:val="auto"/>
                <w:szCs w:val="22"/>
              </w:rPr>
              <w:t>Balancing Market Interface</w:t>
            </w:r>
          </w:p>
        </w:tc>
        <w:tc>
          <w:tcPr>
            <w:tcW w:w="4622" w:type="dxa"/>
          </w:tcPr>
          <w:p w:rsidR="00BE00C6" w:rsidRPr="00022FB2" w:rsidDel="00F411A6" w:rsidRDefault="004C2993" w:rsidP="002D7BEB">
            <w:pPr>
              <w:pStyle w:val="CERnon-indent"/>
              <w:rPr>
                <w:color w:val="auto"/>
              </w:rPr>
            </w:pPr>
            <w:r w:rsidRPr="00183A6A">
              <w:rPr>
                <w:color w:val="auto"/>
              </w:rPr>
              <w:t xml:space="preserve">means the function within the Market Operator’s systems that interfaces to the Type 2 Channel and Type 3 Channel communications </w:t>
            </w:r>
            <w:r>
              <w:rPr>
                <w:color w:val="auto"/>
              </w:rPr>
              <w:t>as required under the Code</w:t>
            </w:r>
            <w:r w:rsidR="00A34B5C">
              <w:rPr>
                <w:color w:val="auto"/>
              </w:rPr>
              <w:t>.</w:t>
            </w:r>
          </w:p>
        </w:tc>
      </w:tr>
      <w:tr w:rsidR="00851CA3" w:rsidRPr="00022FB2" w:rsidTr="00183A6A">
        <w:tc>
          <w:tcPr>
            <w:tcW w:w="4513" w:type="dxa"/>
          </w:tcPr>
          <w:p w:rsidR="00851CA3" w:rsidRPr="00022FB2" w:rsidRDefault="00851CA3" w:rsidP="006E4FDD">
            <w:pPr>
              <w:pStyle w:val="CERnon-indent"/>
              <w:rPr>
                <w:b/>
                <w:bCs/>
                <w:color w:val="auto"/>
                <w:szCs w:val="22"/>
              </w:rPr>
            </w:pPr>
            <w:r w:rsidRPr="00022FB2">
              <w:rPr>
                <w:b/>
                <w:bCs/>
                <w:color w:val="auto"/>
                <w:szCs w:val="22"/>
              </w:rPr>
              <w:t>Data Publication</w:t>
            </w:r>
          </w:p>
        </w:tc>
        <w:tc>
          <w:tcPr>
            <w:tcW w:w="4622" w:type="dxa"/>
          </w:tcPr>
          <w:p w:rsidR="00851CA3" w:rsidRPr="00022FB2" w:rsidRDefault="00BE27E7" w:rsidP="002D7BEB">
            <w:pPr>
              <w:pStyle w:val="CERnon-indent"/>
              <w:rPr>
                <w:color w:val="auto"/>
              </w:rPr>
            </w:pPr>
            <w:r>
              <w:rPr>
                <w:color w:val="auto"/>
              </w:rPr>
              <w:t>means t</w:t>
            </w:r>
            <w:r w:rsidR="00851CA3" w:rsidRPr="00022FB2" w:rsidDel="00F411A6">
              <w:rPr>
                <w:color w:val="auto"/>
              </w:rPr>
              <w:t xml:space="preserve">he provision of the most relevant and recent information to the general public through the </w:t>
            </w:r>
            <w:r w:rsidR="00BB2626" w:rsidRPr="00022FB2">
              <w:rPr>
                <w:color w:val="auto"/>
              </w:rPr>
              <w:t>M</w:t>
            </w:r>
            <w:r w:rsidR="004620A3">
              <w:rPr>
                <w:color w:val="auto"/>
              </w:rPr>
              <w:t xml:space="preserve">arket </w:t>
            </w:r>
            <w:r w:rsidR="00BB2626" w:rsidRPr="00022FB2">
              <w:rPr>
                <w:color w:val="auto"/>
              </w:rPr>
              <w:t>O</w:t>
            </w:r>
            <w:r w:rsidR="004620A3">
              <w:rPr>
                <w:color w:val="auto"/>
              </w:rPr>
              <w:t>perator</w:t>
            </w:r>
            <w:r w:rsidR="00BB2626" w:rsidRPr="00022FB2">
              <w:rPr>
                <w:color w:val="auto"/>
              </w:rPr>
              <w:t xml:space="preserve"> </w:t>
            </w:r>
            <w:r w:rsidR="004620A3">
              <w:rPr>
                <w:color w:val="auto"/>
              </w:rPr>
              <w:t>w</w:t>
            </w:r>
            <w:r w:rsidR="00BB2626" w:rsidRPr="00022FB2">
              <w:rPr>
                <w:color w:val="auto"/>
              </w:rPr>
              <w:t>ebsite</w:t>
            </w:r>
            <w:r w:rsidR="004912AA" w:rsidRPr="00022FB2">
              <w:rPr>
                <w:color w:val="auto"/>
              </w:rPr>
              <w:t xml:space="preserve"> and also, where appropriate, making a subset of the same information available to Participants only through the </w:t>
            </w:r>
            <w:r w:rsidR="00BB1F0C">
              <w:rPr>
                <w:color w:val="auto"/>
              </w:rPr>
              <w:t>Balancing Market Interface</w:t>
            </w:r>
            <w:r w:rsidR="004912AA" w:rsidRPr="00022FB2">
              <w:rPr>
                <w:color w:val="auto"/>
              </w:rPr>
              <w:t>.</w:t>
            </w:r>
          </w:p>
        </w:tc>
      </w:tr>
      <w:tr w:rsidR="00851CA3" w:rsidRPr="00022FB2" w:rsidTr="00183A6A">
        <w:tc>
          <w:tcPr>
            <w:tcW w:w="4513" w:type="dxa"/>
          </w:tcPr>
          <w:p w:rsidR="00851CA3" w:rsidRPr="00022FB2" w:rsidRDefault="00851CA3" w:rsidP="006E4FDD">
            <w:pPr>
              <w:pStyle w:val="CERnon-indent"/>
              <w:rPr>
                <w:b/>
                <w:bCs/>
                <w:color w:val="auto"/>
                <w:szCs w:val="22"/>
              </w:rPr>
            </w:pPr>
            <w:r w:rsidRPr="00022FB2">
              <w:rPr>
                <w:b/>
                <w:bCs/>
                <w:color w:val="auto"/>
                <w:szCs w:val="22"/>
              </w:rPr>
              <w:t>Data Reporting</w:t>
            </w:r>
          </w:p>
        </w:tc>
        <w:tc>
          <w:tcPr>
            <w:tcW w:w="4622" w:type="dxa"/>
          </w:tcPr>
          <w:p w:rsidR="00851CA3" w:rsidRPr="00022FB2" w:rsidDel="00F411A6" w:rsidRDefault="00BE27E7" w:rsidP="002D7BEB">
            <w:pPr>
              <w:pStyle w:val="CERnon-indent"/>
              <w:rPr>
                <w:color w:val="auto"/>
              </w:rPr>
            </w:pPr>
            <w:r>
              <w:rPr>
                <w:color w:val="auto"/>
              </w:rPr>
              <w:t>means t</w:t>
            </w:r>
            <w:r w:rsidR="00851CA3" w:rsidRPr="00022FB2">
              <w:rPr>
                <w:color w:val="auto"/>
              </w:rPr>
              <w:t>he process used by the M</w:t>
            </w:r>
            <w:r w:rsidR="00211BE5">
              <w:rPr>
                <w:color w:val="auto"/>
              </w:rPr>
              <w:t xml:space="preserve">arket </w:t>
            </w:r>
            <w:r w:rsidR="00851CA3" w:rsidRPr="00022FB2">
              <w:rPr>
                <w:color w:val="auto"/>
              </w:rPr>
              <w:t>O</w:t>
            </w:r>
            <w:r w:rsidR="00211BE5">
              <w:rPr>
                <w:color w:val="auto"/>
              </w:rPr>
              <w:t>perator</w:t>
            </w:r>
            <w:r w:rsidR="00851CA3" w:rsidRPr="00022FB2">
              <w:rPr>
                <w:color w:val="auto"/>
              </w:rPr>
              <w:t xml:space="preserve"> to report data to certain Participants only (or all of them)</w:t>
            </w:r>
            <w:r w:rsidR="00A34B5C">
              <w:rPr>
                <w:color w:val="auto"/>
              </w:rPr>
              <w:t>.</w:t>
            </w:r>
          </w:p>
        </w:tc>
      </w:tr>
      <w:tr w:rsidR="005A21A2" w:rsidRPr="00022FB2" w:rsidTr="00183A6A">
        <w:tc>
          <w:tcPr>
            <w:tcW w:w="4513" w:type="dxa"/>
          </w:tcPr>
          <w:p w:rsidR="005A21A2" w:rsidRPr="00022FB2" w:rsidRDefault="005A21A2" w:rsidP="006E4FDD">
            <w:pPr>
              <w:pStyle w:val="CERnon-indent"/>
              <w:rPr>
                <w:b/>
                <w:bCs/>
                <w:color w:val="auto"/>
                <w:szCs w:val="22"/>
              </w:rPr>
            </w:pPr>
            <w:r>
              <w:rPr>
                <w:b/>
                <w:bCs/>
                <w:color w:val="auto"/>
                <w:szCs w:val="22"/>
              </w:rPr>
              <w:t>Digital Certificate</w:t>
            </w:r>
          </w:p>
        </w:tc>
        <w:tc>
          <w:tcPr>
            <w:tcW w:w="4622" w:type="dxa"/>
          </w:tcPr>
          <w:p w:rsidR="005A21A2" w:rsidRDefault="005A21A2" w:rsidP="002D7BEB">
            <w:pPr>
              <w:pStyle w:val="CERnon-indent"/>
              <w:rPr>
                <w:color w:val="auto"/>
              </w:rPr>
            </w:pPr>
            <w:r w:rsidRPr="00354204">
              <w:rPr>
                <w:szCs w:val="22"/>
              </w:rPr>
              <w:t>means an electronic credential issued and digitally signed by a Certificate Authority. The international standard upon which most commercial certificates are based is the ITU-T X.509 certificate. The digital certificate represents the certification of an individual, business, or organizational public key.</w:t>
            </w:r>
            <w:r>
              <w:rPr>
                <w:szCs w:val="22"/>
              </w:rPr>
              <w:t xml:space="preserve"> </w:t>
            </w:r>
          </w:p>
        </w:tc>
      </w:tr>
      <w:tr w:rsidR="00851CA3" w:rsidRPr="00022FB2" w:rsidTr="00183A6A">
        <w:tc>
          <w:tcPr>
            <w:tcW w:w="4513" w:type="dxa"/>
          </w:tcPr>
          <w:p w:rsidR="00851CA3" w:rsidRPr="00022FB2" w:rsidRDefault="00851CA3" w:rsidP="006E4FDD">
            <w:pPr>
              <w:pStyle w:val="CERnon-indent"/>
              <w:rPr>
                <w:b/>
                <w:bCs/>
                <w:color w:val="auto"/>
                <w:szCs w:val="22"/>
              </w:rPr>
            </w:pPr>
            <w:r w:rsidRPr="00022FB2">
              <w:rPr>
                <w:b/>
                <w:bCs/>
                <w:color w:val="auto"/>
                <w:szCs w:val="22"/>
              </w:rPr>
              <w:t>Market Data</w:t>
            </w:r>
          </w:p>
        </w:tc>
        <w:tc>
          <w:tcPr>
            <w:tcW w:w="4622" w:type="dxa"/>
          </w:tcPr>
          <w:p w:rsidR="00851CA3" w:rsidRPr="00022FB2" w:rsidRDefault="00BE27E7" w:rsidP="002D7BEB">
            <w:pPr>
              <w:pStyle w:val="CERnon-indent"/>
              <w:rPr>
                <w:color w:val="auto"/>
              </w:rPr>
            </w:pPr>
            <w:r>
              <w:rPr>
                <w:color w:val="auto"/>
              </w:rPr>
              <w:t>means the i</w:t>
            </w:r>
            <w:r w:rsidR="00851CA3" w:rsidRPr="00022FB2">
              <w:rPr>
                <w:color w:val="auto"/>
              </w:rPr>
              <w:t>nformation relating to the operation of the Single Electricity Market and which the M</w:t>
            </w:r>
            <w:r>
              <w:rPr>
                <w:color w:val="auto"/>
              </w:rPr>
              <w:t xml:space="preserve">arket </w:t>
            </w:r>
            <w:r w:rsidR="00851CA3" w:rsidRPr="00022FB2">
              <w:rPr>
                <w:color w:val="auto"/>
              </w:rPr>
              <w:t>O</w:t>
            </w:r>
            <w:r>
              <w:rPr>
                <w:color w:val="auto"/>
              </w:rPr>
              <w:t>perator</w:t>
            </w:r>
            <w:r w:rsidR="00851CA3" w:rsidRPr="00022FB2">
              <w:rPr>
                <w:color w:val="auto"/>
              </w:rPr>
              <w:t xml:space="preserve"> is required to publish, or make available to one or more Participants, pursuant to the Code and this Agreed Procedure.</w:t>
            </w:r>
          </w:p>
        </w:tc>
      </w:tr>
      <w:tr w:rsidR="00B308C9" w:rsidRPr="00022FB2" w:rsidTr="00183A6A">
        <w:tc>
          <w:tcPr>
            <w:tcW w:w="4513" w:type="dxa"/>
          </w:tcPr>
          <w:p w:rsidR="00B308C9" w:rsidRPr="00022FB2" w:rsidRDefault="00B308C9" w:rsidP="006E4FDD">
            <w:pPr>
              <w:pStyle w:val="CERnon-indent"/>
              <w:rPr>
                <w:b/>
                <w:bCs/>
                <w:color w:val="auto"/>
                <w:szCs w:val="22"/>
              </w:rPr>
            </w:pPr>
            <w:r>
              <w:rPr>
                <w:b/>
                <w:bCs/>
                <w:color w:val="auto"/>
                <w:szCs w:val="22"/>
              </w:rPr>
              <w:t>Market Private Data</w:t>
            </w:r>
          </w:p>
        </w:tc>
        <w:tc>
          <w:tcPr>
            <w:tcW w:w="4622" w:type="dxa"/>
          </w:tcPr>
          <w:p w:rsidR="00B308C9" w:rsidRPr="00022FB2" w:rsidRDefault="00BE27E7" w:rsidP="00BE27E7">
            <w:pPr>
              <w:pStyle w:val="CERnon-indent"/>
              <w:rPr>
                <w:color w:val="auto"/>
              </w:rPr>
            </w:pPr>
            <w:r>
              <w:rPr>
                <w:color w:val="auto"/>
              </w:rPr>
              <w:t>means t</w:t>
            </w:r>
            <w:r w:rsidR="00B308C9">
              <w:rPr>
                <w:color w:val="auto"/>
              </w:rPr>
              <w:t>he class of Market Data that is only accessible by Market Operator staff.</w:t>
            </w:r>
          </w:p>
        </w:tc>
      </w:tr>
      <w:tr w:rsidR="007C4683" w:rsidRPr="00022FB2" w:rsidTr="00183A6A">
        <w:tc>
          <w:tcPr>
            <w:tcW w:w="4513" w:type="dxa"/>
          </w:tcPr>
          <w:p w:rsidR="007C4683" w:rsidRPr="00022FB2" w:rsidRDefault="007C4683" w:rsidP="006E4FDD">
            <w:pPr>
              <w:pStyle w:val="CERnon-indent"/>
              <w:rPr>
                <w:b/>
                <w:bCs/>
                <w:color w:val="auto"/>
                <w:szCs w:val="22"/>
              </w:rPr>
            </w:pPr>
            <w:r w:rsidRPr="00022FB2">
              <w:rPr>
                <w:b/>
                <w:bCs/>
                <w:color w:val="auto"/>
                <w:szCs w:val="22"/>
              </w:rPr>
              <w:t>Member Private</w:t>
            </w:r>
          </w:p>
        </w:tc>
        <w:tc>
          <w:tcPr>
            <w:tcW w:w="4622" w:type="dxa"/>
          </w:tcPr>
          <w:p w:rsidR="007C4683" w:rsidRPr="00022FB2" w:rsidRDefault="00BE27E7" w:rsidP="00BE27E7">
            <w:pPr>
              <w:pStyle w:val="CERnon-indent"/>
              <w:rPr>
                <w:color w:val="auto"/>
              </w:rPr>
            </w:pPr>
            <w:r>
              <w:rPr>
                <w:color w:val="auto"/>
              </w:rPr>
              <w:t>means t</w:t>
            </w:r>
            <w:r w:rsidR="007C4683" w:rsidRPr="00022FB2">
              <w:rPr>
                <w:color w:val="auto"/>
              </w:rPr>
              <w:t xml:space="preserve">he class of </w:t>
            </w:r>
            <w:r w:rsidR="00B308C9">
              <w:rPr>
                <w:color w:val="auto"/>
              </w:rPr>
              <w:t>Market</w:t>
            </w:r>
            <w:r w:rsidR="007C4683" w:rsidRPr="00022FB2">
              <w:rPr>
                <w:color w:val="auto"/>
              </w:rPr>
              <w:t xml:space="preserve"> Data for which reports are generated for </w:t>
            </w:r>
            <w:r w:rsidR="00B308C9">
              <w:rPr>
                <w:color w:val="auto"/>
              </w:rPr>
              <w:t>Individual</w:t>
            </w:r>
            <w:r w:rsidR="007C4683" w:rsidRPr="00022FB2">
              <w:rPr>
                <w:color w:val="auto"/>
              </w:rPr>
              <w:t xml:space="preserve"> Participants only and made available by the M</w:t>
            </w:r>
            <w:r>
              <w:rPr>
                <w:color w:val="auto"/>
              </w:rPr>
              <w:t xml:space="preserve">arket </w:t>
            </w:r>
            <w:r w:rsidR="007C4683" w:rsidRPr="00022FB2">
              <w:rPr>
                <w:color w:val="auto"/>
              </w:rPr>
              <w:t>O</w:t>
            </w:r>
            <w:r>
              <w:rPr>
                <w:color w:val="auto"/>
              </w:rPr>
              <w:t>perator</w:t>
            </w:r>
            <w:r w:rsidR="007C4683" w:rsidRPr="00022FB2">
              <w:rPr>
                <w:color w:val="auto"/>
              </w:rPr>
              <w:t xml:space="preserve"> via the </w:t>
            </w:r>
            <w:r w:rsidR="00BB1F0C">
              <w:rPr>
                <w:color w:val="auto"/>
              </w:rPr>
              <w:t>Balancing Market Interface</w:t>
            </w:r>
            <w:r w:rsidR="00A34B5C">
              <w:rPr>
                <w:color w:val="auto"/>
              </w:rPr>
              <w:t>.</w:t>
            </w:r>
          </w:p>
        </w:tc>
      </w:tr>
      <w:tr w:rsidR="007C4683" w:rsidRPr="00022FB2" w:rsidTr="00183A6A">
        <w:tc>
          <w:tcPr>
            <w:tcW w:w="4513" w:type="dxa"/>
          </w:tcPr>
          <w:p w:rsidR="007C4683" w:rsidRPr="00022FB2" w:rsidRDefault="007C4683" w:rsidP="006E4FDD">
            <w:pPr>
              <w:pStyle w:val="CERnon-indent"/>
              <w:rPr>
                <w:b/>
                <w:bCs/>
                <w:color w:val="auto"/>
                <w:szCs w:val="22"/>
              </w:rPr>
            </w:pPr>
            <w:r w:rsidRPr="00022FB2">
              <w:rPr>
                <w:b/>
                <w:bCs/>
                <w:color w:val="auto"/>
                <w:szCs w:val="22"/>
              </w:rPr>
              <w:t>Member Public</w:t>
            </w:r>
          </w:p>
        </w:tc>
        <w:tc>
          <w:tcPr>
            <w:tcW w:w="4622" w:type="dxa"/>
          </w:tcPr>
          <w:p w:rsidR="007C4683" w:rsidRPr="00022FB2" w:rsidRDefault="00BE27E7" w:rsidP="007C4683">
            <w:pPr>
              <w:pStyle w:val="CERnon-indent"/>
              <w:rPr>
                <w:color w:val="auto"/>
              </w:rPr>
            </w:pPr>
            <w:r>
              <w:rPr>
                <w:color w:val="auto"/>
              </w:rPr>
              <w:t>means t</w:t>
            </w:r>
            <w:r w:rsidR="007C4683" w:rsidRPr="00022FB2">
              <w:rPr>
                <w:color w:val="auto"/>
              </w:rPr>
              <w:t xml:space="preserve">he class of </w:t>
            </w:r>
            <w:r w:rsidR="00B308C9">
              <w:rPr>
                <w:color w:val="auto"/>
              </w:rPr>
              <w:t>Market</w:t>
            </w:r>
            <w:r w:rsidR="007C4683" w:rsidRPr="00022FB2">
              <w:rPr>
                <w:color w:val="auto"/>
              </w:rPr>
              <w:t xml:space="preserve"> Data for which individual reports are generated for all Participants and made available by the M</w:t>
            </w:r>
            <w:r>
              <w:rPr>
                <w:color w:val="auto"/>
              </w:rPr>
              <w:t xml:space="preserve">arket </w:t>
            </w:r>
            <w:r w:rsidR="007C4683" w:rsidRPr="00022FB2">
              <w:rPr>
                <w:color w:val="auto"/>
              </w:rPr>
              <w:t>O</w:t>
            </w:r>
            <w:r>
              <w:rPr>
                <w:color w:val="auto"/>
              </w:rPr>
              <w:t>perator</w:t>
            </w:r>
            <w:r w:rsidR="007C4683" w:rsidRPr="00022FB2">
              <w:rPr>
                <w:color w:val="auto"/>
              </w:rPr>
              <w:t xml:space="preserve"> via the </w:t>
            </w:r>
            <w:r w:rsidR="00BB1F0C">
              <w:rPr>
                <w:color w:val="auto"/>
              </w:rPr>
              <w:t>Balancing Market Interface</w:t>
            </w:r>
            <w:r w:rsidR="00A34B5C">
              <w:rPr>
                <w:color w:val="auto"/>
              </w:rPr>
              <w:t>.</w:t>
            </w:r>
          </w:p>
        </w:tc>
      </w:tr>
      <w:tr w:rsidR="00851CA3" w:rsidRPr="00022FB2" w:rsidTr="00183A6A">
        <w:tc>
          <w:tcPr>
            <w:tcW w:w="4513" w:type="dxa"/>
          </w:tcPr>
          <w:p w:rsidR="00851CA3" w:rsidRPr="00022FB2" w:rsidRDefault="00851CA3" w:rsidP="006E4FDD">
            <w:pPr>
              <w:pStyle w:val="CERnon-indent"/>
              <w:rPr>
                <w:b/>
                <w:bCs/>
                <w:color w:val="auto"/>
                <w:szCs w:val="22"/>
              </w:rPr>
            </w:pPr>
            <w:r w:rsidRPr="00022FB2">
              <w:rPr>
                <w:b/>
                <w:bCs/>
                <w:color w:val="auto"/>
                <w:szCs w:val="22"/>
              </w:rPr>
              <w:t>Private Data</w:t>
            </w:r>
          </w:p>
        </w:tc>
        <w:tc>
          <w:tcPr>
            <w:tcW w:w="4622" w:type="dxa"/>
          </w:tcPr>
          <w:p w:rsidR="008118C6" w:rsidRPr="00022FB2" w:rsidRDefault="00BE27E7">
            <w:pPr>
              <w:pStyle w:val="CERnon-indent"/>
              <w:rPr>
                <w:color w:val="auto"/>
              </w:rPr>
            </w:pPr>
            <w:r>
              <w:rPr>
                <w:color w:val="auto"/>
              </w:rPr>
              <w:t xml:space="preserve">means </w:t>
            </w:r>
            <w:r w:rsidR="002459F9">
              <w:rPr>
                <w:color w:val="auto"/>
              </w:rPr>
              <w:t>Member Private data and Member Public data</w:t>
            </w:r>
            <w:r w:rsidR="00A34B5C">
              <w:rPr>
                <w:color w:val="auto"/>
              </w:rPr>
              <w:t>.</w:t>
            </w:r>
          </w:p>
        </w:tc>
      </w:tr>
      <w:tr w:rsidR="00851CA3" w:rsidRPr="00022FB2" w:rsidTr="00183A6A">
        <w:tc>
          <w:tcPr>
            <w:tcW w:w="4513" w:type="dxa"/>
          </w:tcPr>
          <w:p w:rsidR="00851CA3" w:rsidRPr="00022FB2" w:rsidRDefault="00851CA3" w:rsidP="006E4FDD">
            <w:pPr>
              <w:pStyle w:val="CERnon-indent"/>
              <w:rPr>
                <w:b/>
                <w:bCs/>
                <w:color w:val="auto"/>
                <w:szCs w:val="22"/>
              </w:rPr>
            </w:pPr>
            <w:r w:rsidRPr="00022FB2">
              <w:rPr>
                <w:b/>
                <w:bCs/>
                <w:color w:val="auto"/>
                <w:szCs w:val="22"/>
              </w:rPr>
              <w:lastRenderedPageBreak/>
              <w:t>Public Data</w:t>
            </w:r>
          </w:p>
        </w:tc>
        <w:tc>
          <w:tcPr>
            <w:tcW w:w="4622" w:type="dxa"/>
          </w:tcPr>
          <w:p w:rsidR="00851CA3" w:rsidRPr="00022FB2" w:rsidRDefault="00BE27E7" w:rsidP="00BE27E7">
            <w:pPr>
              <w:pStyle w:val="CERnon-indent"/>
              <w:rPr>
                <w:color w:val="auto"/>
              </w:rPr>
            </w:pPr>
            <w:r>
              <w:rPr>
                <w:color w:val="auto"/>
              </w:rPr>
              <w:t>means m</w:t>
            </w:r>
            <w:r w:rsidR="00851CA3" w:rsidRPr="00022FB2">
              <w:rPr>
                <w:color w:val="auto"/>
              </w:rPr>
              <w:t xml:space="preserve">arket information, market prices and volumes, forecasted data, and </w:t>
            </w:r>
            <w:r w:rsidR="00AA56AC">
              <w:rPr>
                <w:color w:val="auto"/>
              </w:rPr>
              <w:t xml:space="preserve">any other </w:t>
            </w:r>
            <w:r w:rsidR="00851CA3" w:rsidRPr="00022FB2">
              <w:rPr>
                <w:color w:val="auto"/>
              </w:rPr>
              <w:t xml:space="preserve"> system data required by the Code to be published by the M</w:t>
            </w:r>
            <w:r>
              <w:rPr>
                <w:color w:val="auto"/>
              </w:rPr>
              <w:t xml:space="preserve">arket </w:t>
            </w:r>
            <w:r w:rsidR="00851CA3" w:rsidRPr="00022FB2">
              <w:rPr>
                <w:color w:val="auto"/>
              </w:rPr>
              <w:t>O</w:t>
            </w:r>
            <w:r>
              <w:rPr>
                <w:color w:val="auto"/>
              </w:rPr>
              <w:t>perator</w:t>
            </w:r>
            <w:r w:rsidR="00BB2626" w:rsidRPr="00022FB2">
              <w:rPr>
                <w:color w:val="auto"/>
              </w:rPr>
              <w:t xml:space="preserve"> </w:t>
            </w:r>
            <w:r w:rsidR="00851CA3" w:rsidRPr="00022FB2" w:rsidDel="0073595C">
              <w:rPr>
                <w:color w:val="auto"/>
              </w:rPr>
              <w:t>targeted for the general public</w:t>
            </w:r>
          </w:p>
        </w:tc>
      </w:tr>
    </w:tbl>
    <w:p w:rsidR="00214440" w:rsidRPr="00022FB2" w:rsidRDefault="00214440" w:rsidP="006E4FDD">
      <w:pPr>
        <w:pStyle w:val="CERnon-indent"/>
        <w:rPr>
          <w:color w:val="auto"/>
          <w:szCs w:val="22"/>
        </w:rPr>
      </w:pPr>
    </w:p>
    <w:p w:rsidR="00214440" w:rsidRPr="00022FB2" w:rsidRDefault="00214440" w:rsidP="006E4FDD">
      <w:pPr>
        <w:pStyle w:val="CERnon-indent"/>
        <w:rPr>
          <w:color w:val="auto"/>
          <w:szCs w:val="22"/>
        </w:rPr>
      </w:pPr>
    </w:p>
    <w:p w:rsidR="00E669A9" w:rsidRPr="00022FB2" w:rsidRDefault="00E669A9" w:rsidP="006E4FDD">
      <w:pPr>
        <w:pStyle w:val="CERnon-indent"/>
        <w:rPr>
          <w:color w:val="auto"/>
        </w:rPr>
        <w:sectPr w:rsidR="00E669A9" w:rsidRPr="00022FB2" w:rsidSect="006D7C47">
          <w:headerReference w:type="default" r:id="rId12"/>
          <w:footerReference w:type="default" r:id="rId13"/>
          <w:pgSz w:w="11907" w:h="16840" w:code="9"/>
          <w:pgMar w:top="1440" w:right="1440" w:bottom="1440" w:left="1440" w:header="720" w:footer="720" w:gutter="0"/>
          <w:pgNumType w:start="1"/>
          <w:cols w:space="720"/>
        </w:sectPr>
      </w:pPr>
    </w:p>
    <w:p w:rsidR="00DB498B" w:rsidRPr="00022FB2" w:rsidRDefault="00E669A9" w:rsidP="002D7BEB">
      <w:pPr>
        <w:pStyle w:val="CERNUMAPPENDXHD1"/>
      </w:pPr>
      <w:bookmarkStart w:id="89" w:name="_Ref162663769"/>
      <w:bookmarkStart w:id="90" w:name="_Ref162666751"/>
      <w:bookmarkStart w:id="91" w:name="_Toc356217755"/>
      <w:bookmarkStart w:id="92" w:name="_Toc479328121"/>
      <w:r w:rsidRPr="00022FB2">
        <w:lastRenderedPageBreak/>
        <w:t>Rep</w:t>
      </w:r>
      <w:r w:rsidR="00B8062B" w:rsidRPr="00022FB2">
        <w:t>o</w:t>
      </w:r>
      <w:r w:rsidRPr="00022FB2">
        <w:t>rt Listing</w:t>
      </w:r>
      <w:bookmarkEnd w:id="89"/>
      <w:bookmarkEnd w:id="90"/>
      <w:bookmarkEnd w:id="91"/>
      <w:bookmarkEnd w:id="92"/>
    </w:p>
    <w:p w:rsidR="0073595C" w:rsidRPr="00022FB2" w:rsidRDefault="001C1523" w:rsidP="002D7BEB">
      <w:pPr>
        <w:pStyle w:val="CERHEADING2"/>
        <w:tabs>
          <w:tab w:val="clear" w:pos="936"/>
        </w:tabs>
        <w:ind w:left="0"/>
      </w:pPr>
      <w:bookmarkStart w:id="93" w:name="_Toc356217756"/>
      <w:r w:rsidRPr="00022FB2">
        <w:t>Legends</w:t>
      </w:r>
      <w:bookmarkStart w:id="94" w:name="_Toc166653378"/>
      <w:bookmarkStart w:id="95" w:name="_Toc167098554"/>
      <w:bookmarkStart w:id="96" w:name="_Toc167098594"/>
      <w:bookmarkStart w:id="97" w:name="_Toc167098643"/>
      <w:bookmarkStart w:id="98" w:name="_Toc167521330"/>
      <w:bookmarkEnd w:id="93"/>
      <w:bookmarkEnd w:id="94"/>
      <w:bookmarkEnd w:id="95"/>
      <w:bookmarkEnd w:id="96"/>
      <w:bookmarkEnd w:id="97"/>
      <w:bookmarkEnd w:id="98"/>
    </w:p>
    <w:p w:rsidR="001C1523" w:rsidRPr="00022FB2" w:rsidRDefault="001C1523" w:rsidP="006E4FDD">
      <w:pPr>
        <w:pStyle w:val="CERnon-indent"/>
        <w:rPr>
          <w:color w:val="auto"/>
        </w:rPr>
      </w:pPr>
      <w:r w:rsidRPr="00022FB2">
        <w:rPr>
          <w:color w:val="auto"/>
        </w:rPr>
        <w:t xml:space="preserve">Please use </w:t>
      </w:r>
      <w:r w:rsidR="009238B2">
        <w:rPr>
          <w:color w:val="auto"/>
        </w:rPr>
        <w:t xml:space="preserve">the following </w:t>
      </w:r>
      <w:r w:rsidRPr="00022FB2">
        <w:rPr>
          <w:color w:val="auto"/>
        </w:rPr>
        <w:t>legends when interpreting the subseque</w:t>
      </w:r>
      <w:r w:rsidR="00224CEB" w:rsidRPr="00022FB2">
        <w:rPr>
          <w:color w:val="auto"/>
        </w:rPr>
        <w:t>nt report listing</w:t>
      </w:r>
      <w:r w:rsidRPr="00022FB2">
        <w:rPr>
          <w:color w:val="auto"/>
        </w:rPr>
        <w:t>.</w:t>
      </w:r>
    </w:p>
    <w:tbl>
      <w:tblPr>
        <w:tblW w:w="5000" w:type="pct"/>
        <w:tblLook w:val="0000"/>
      </w:tblPr>
      <w:tblGrid>
        <w:gridCol w:w="3952"/>
        <w:gridCol w:w="10224"/>
      </w:tblGrid>
      <w:tr w:rsidR="0067578C" w:rsidRPr="00022FB2" w:rsidTr="009B2806">
        <w:trPr>
          <w:trHeight w:val="270"/>
        </w:trPr>
        <w:tc>
          <w:tcPr>
            <w:tcW w:w="1394" w:type="pct"/>
            <w:tcBorders>
              <w:top w:val="single" w:sz="8" w:space="0" w:color="auto"/>
              <w:left w:val="single" w:sz="8" w:space="0" w:color="auto"/>
              <w:bottom w:val="nil"/>
              <w:right w:val="nil"/>
            </w:tcBorders>
            <w:shd w:val="clear" w:color="auto" w:fill="000000" w:themeFill="text1"/>
            <w:noWrap/>
            <w:vAlign w:val="bottom"/>
          </w:tcPr>
          <w:p w:rsidR="005D0983" w:rsidRPr="00022FB2" w:rsidRDefault="00FC05F6">
            <w:pPr>
              <w:pStyle w:val="CERnon-indent"/>
              <w:spacing w:before="40" w:after="40"/>
              <w:jc w:val="center"/>
              <w:rPr>
                <w:rFonts w:cs="Arial"/>
                <w:b/>
                <w:bCs/>
                <w:iCs/>
                <w:color w:val="auto"/>
              </w:rPr>
            </w:pPr>
            <w:r w:rsidRPr="00022FB2">
              <w:rPr>
                <w:rFonts w:cs="Arial"/>
                <w:b/>
                <w:bCs/>
                <w:iCs/>
                <w:color w:val="auto"/>
              </w:rPr>
              <w:t>Classification</w:t>
            </w:r>
          </w:p>
        </w:tc>
        <w:tc>
          <w:tcPr>
            <w:tcW w:w="3606" w:type="pct"/>
            <w:tcBorders>
              <w:top w:val="single" w:sz="8" w:space="0" w:color="auto"/>
              <w:left w:val="single" w:sz="8" w:space="0" w:color="auto"/>
              <w:bottom w:val="nil"/>
              <w:right w:val="single" w:sz="8" w:space="0" w:color="auto"/>
            </w:tcBorders>
            <w:shd w:val="clear" w:color="auto" w:fill="000000" w:themeFill="text1"/>
            <w:noWrap/>
            <w:vAlign w:val="bottom"/>
          </w:tcPr>
          <w:p w:rsidR="005D0983" w:rsidRPr="00022FB2" w:rsidRDefault="00FC05F6">
            <w:pPr>
              <w:pStyle w:val="CERnon-indent"/>
              <w:spacing w:before="40" w:after="40"/>
              <w:jc w:val="center"/>
              <w:rPr>
                <w:rFonts w:cs="Arial"/>
                <w:b/>
                <w:bCs/>
                <w:iCs/>
                <w:color w:val="auto"/>
              </w:rPr>
            </w:pPr>
            <w:r w:rsidRPr="00022FB2">
              <w:rPr>
                <w:rFonts w:cs="Arial"/>
                <w:b/>
                <w:bCs/>
                <w:iCs/>
                <w:color w:val="auto"/>
              </w:rPr>
              <w:t>Description</w:t>
            </w:r>
          </w:p>
        </w:tc>
      </w:tr>
      <w:tr w:rsidR="0067578C" w:rsidRPr="00022FB2" w:rsidTr="009B2806">
        <w:trPr>
          <w:trHeight w:val="255"/>
        </w:trPr>
        <w:tc>
          <w:tcPr>
            <w:tcW w:w="1394" w:type="pct"/>
            <w:tcBorders>
              <w:top w:val="single" w:sz="8" w:space="0" w:color="auto"/>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A</w:t>
            </w:r>
          </w:p>
        </w:tc>
        <w:tc>
          <w:tcPr>
            <w:tcW w:w="3606" w:type="pct"/>
            <w:tcBorders>
              <w:top w:val="single" w:sz="8" w:space="0" w:color="auto"/>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905CE0" w:rsidRPr="00022FB2">
              <w:rPr>
                <w:rFonts w:cs="Arial"/>
                <w:color w:val="auto"/>
              </w:rPr>
              <w:t>p</w:t>
            </w:r>
            <w:r w:rsidRPr="00022FB2">
              <w:rPr>
                <w:rFonts w:cs="Arial"/>
                <w:color w:val="auto"/>
              </w:rPr>
              <w:t>eriodically as required</w:t>
            </w:r>
          </w:p>
        </w:tc>
      </w:tr>
      <w:tr w:rsidR="0067578C"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B</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905CE0" w:rsidRPr="00022FB2">
              <w:rPr>
                <w:rFonts w:cs="Arial"/>
                <w:color w:val="auto"/>
              </w:rPr>
              <w:t>a</w:t>
            </w:r>
            <w:r w:rsidRPr="00022FB2">
              <w:rPr>
                <w:rFonts w:cs="Arial"/>
                <w:color w:val="auto"/>
              </w:rPr>
              <w:t>nnually and as required</w:t>
            </w:r>
          </w:p>
        </w:tc>
      </w:tr>
      <w:tr w:rsidR="0067578C"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C</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905CE0" w:rsidRPr="00022FB2">
              <w:rPr>
                <w:rFonts w:cs="Arial"/>
                <w:color w:val="auto"/>
              </w:rPr>
              <w:t>m</w:t>
            </w:r>
            <w:r w:rsidRPr="00022FB2">
              <w:rPr>
                <w:rFonts w:cs="Arial"/>
                <w:color w:val="auto"/>
              </w:rPr>
              <w:t>onthly</w:t>
            </w:r>
          </w:p>
        </w:tc>
      </w:tr>
      <w:tr w:rsidR="0067578C"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D</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294E15">
            <w:pPr>
              <w:pStyle w:val="CERnon-indent"/>
              <w:spacing w:before="40" w:after="40"/>
              <w:rPr>
                <w:rFonts w:cs="Arial"/>
                <w:color w:val="auto"/>
                <w:szCs w:val="24"/>
              </w:rPr>
            </w:pPr>
            <w:r w:rsidRPr="00294E15">
              <w:rPr>
                <w:rFonts w:cs="Arial"/>
                <w:color w:val="auto"/>
              </w:rPr>
              <w:t>Updated daily, prior to the Trading Day</w:t>
            </w:r>
            <w:r w:rsidRPr="00294E15" w:rsidDel="00294E15">
              <w:rPr>
                <w:rFonts w:cs="Arial"/>
                <w:color w:val="auto"/>
              </w:rPr>
              <w:t xml:space="preserve"> </w:t>
            </w:r>
          </w:p>
        </w:tc>
      </w:tr>
      <w:tr w:rsidR="005A1CE6" w:rsidRPr="00022FB2" w:rsidTr="009B2806">
        <w:trPr>
          <w:trHeight w:val="56"/>
        </w:trPr>
        <w:tc>
          <w:tcPr>
            <w:tcW w:w="1394" w:type="pct"/>
            <w:tcBorders>
              <w:top w:val="nil"/>
              <w:left w:val="single" w:sz="8" w:space="0" w:color="auto"/>
              <w:bottom w:val="single" w:sz="4" w:space="0" w:color="auto"/>
              <w:right w:val="nil"/>
            </w:tcBorders>
            <w:shd w:val="clear" w:color="auto" w:fill="auto"/>
            <w:noWrap/>
            <w:vAlign w:val="bottom"/>
          </w:tcPr>
          <w:p w:rsidR="005A1CE6" w:rsidRDefault="001D6E00">
            <w:pPr>
              <w:pStyle w:val="CERnon-indent"/>
              <w:spacing w:before="40" w:after="40"/>
              <w:jc w:val="center"/>
              <w:rPr>
                <w:rFonts w:cs="Arial"/>
                <w:b/>
                <w:bCs/>
                <w:color w:val="auto"/>
              </w:rPr>
            </w:pPr>
            <w:r>
              <w:rPr>
                <w:rFonts w:cs="Arial"/>
                <w:b/>
                <w:bCs/>
                <w:color w:val="auto"/>
              </w:rPr>
              <w:t>E</w:t>
            </w:r>
          </w:p>
        </w:tc>
        <w:tc>
          <w:tcPr>
            <w:tcW w:w="3606" w:type="pct"/>
            <w:tcBorders>
              <w:top w:val="nil"/>
              <w:left w:val="single" w:sz="8" w:space="0" w:color="auto"/>
              <w:bottom w:val="single" w:sz="4" w:space="0" w:color="auto"/>
              <w:right w:val="single" w:sz="8" w:space="0" w:color="auto"/>
            </w:tcBorders>
            <w:shd w:val="clear" w:color="auto" w:fill="auto"/>
            <w:vAlign w:val="bottom"/>
          </w:tcPr>
          <w:p w:rsidR="005A1CE6" w:rsidRPr="00022FB2" w:rsidRDefault="005A1CE6">
            <w:pPr>
              <w:pStyle w:val="CERnon-indent"/>
              <w:spacing w:before="40" w:after="40"/>
              <w:rPr>
                <w:rFonts w:cs="Arial"/>
                <w:color w:val="auto"/>
              </w:rPr>
            </w:pPr>
            <w:r w:rsidRPr="005A1CE6">
              <w:rPr>
                <w:rFonts w:cs="Arial"/>
                <w:color w:val="auto"/>
              </w:rPr>
              <w:t>Updated hourly or half hourly prior to the Imbalance Settlement Period (ISP)</w:t>
            </w:r>
          </w:p>
        </w:tc>
      </w:tr>
      <w:tr w:rsidR="005A1CE6" w:rsidRPr="00022FB2" w:rsidTr="005A1CE6">
        <w:trPr>
          <w:trHeight w:val="56"/>
        </w:trPr>
        <w:tc>
          <w:tcPr>
            <w:tcW w:w="1394" w:type="pct"/>
            <w:tcBorders>
              <w:top w:val="nil"/>
              <w:left w:val="single" w:sz="8" w:space="0" w:color="auto"/>
              <w:bottom w:val="single" w:sz="4" w:space="0" w:color="auto"/>
              <w:right w:val="nil"/>
            </w:tcBorders>
            <w:shd w:val="clear" w:color="auto" w:fill="auto"/>
            <w:noWrap/>
            <w:vAlign w:val="bottom"/>
          </w:tcPr>
          <w:p w:rsidR="005A1CE6" w:rsidRDefault="001D6E00">
            <w:pPr>
              <w:pStyle w:val="CERnon-indent"/>
              <w:spacing w:before="40" w:after="40"/>
              <w:jc w:val="center"/>
              <w:rPr>
                <w:rFonts w:cs="Arial"/>
                <w:b/>
                <w:bCs/>
                <w:color w:val="auto"/>
              </w:rPr>
            </w:pPr>
            <w:r>
              <w:rPr>
                <w:rFonts w:cs="Arial"/>
                <w:b/>
                <w:bCs/>
                <w:color w:val="auto"/>
              </w:rPr>
              <w:t>F</w:t>
            </w:r>
          </w:p>
        </w:tc>
        <w:tc>
          <w:tcPr>
            <w:tcW w:w="3606" w:type="pct"/>
            <w:tcBorders>
              <w:top w:val="nil"/>
              <w:left w:val="single" w:sz="8" w:space="0" w:color="auto"/>
              <w:bottom w:val="single" w:sz="4" w:space="0" w:color="auto"/>
              <w:right w:val="single" w:sz="8" w:space="0" w:color="auto"/>
            </w:tcBorders>
            <w:shd w:val="clear" w:color="auto" w:fill="auto"/>
          </w:tcPr>
          <w:p w:rsidR="005A1CE6" w:rsidRPr="00022FB2" w:rsidRDefault="005A1CE6">
            <w:pPr>
              <w:pStyle w:val="CERnon-indent"/>
              <w:spacing w:before="40" w:after="40"/>
              <w:rPr>
                <w:rFonts w:cs="Arial"/>
                <w:color w:val="auto"/>
              </w:rPr>
            </w:pPr>
            <w:r w:rsidRPr="00FD1C02">
              <w:rPr>
                <w:color w:val="auto"/>
              </w:rPr>
              <w:t>Updated following each Gate Closure 1</w:t>
            </w:r>
          </w:p>
        </w:tc>
      </w:tr>
      <w:tr w:rsidR="005A1CE6" w:rsidRPr="00022FB2" w:rsidTr="005A1CE6">
        <w:trPr>
          <w:trHeight w:val="56"/>
        </w:trPr>
        <w:tc>
          <w:tcPr>
            <w:tcW w:w="1394" w:type="pct"/>
            <w:tcBorders>
              <w:top w:val="nil"/>
              <w:left w:val="single" w:sz="8" w:space="0" w:color="auto"/>
              <w:bottom w:val="single" w:sz="4" w:space="0" w:color="auto"/>
              <w:right w:val="nil"/>
            </w:tcBorders>
            <w:shd w:val="clear" w:color="auto" w:fill="auto"/>
            <w:noWrap/>
            <w:vAlign w:val="bottom"/>
          </w:tcPr>
          <w:p w:rsidR="005A1CE6" w:rsidRDefault="001D6E00">
            <w:pPr>
              <w:pStyle w:val="CERnon-indent"/>
              <w:spacing w:before="40" w:after="40"/>
              <w:jc w:val="center"/>
              <w:rPr>
                <w:rFonts w:cs="Arial"/>
                <w:b/>
                <w:bCs/>
                <w:color w:val="auto"/>
              </w:rPr>
            </w:pPr>
            <w:r>
              <w:rPr>
                <w:rFonts w:cs="Arial"/>
                <w:b/>
                <w:bCs/>
                <w:color w:val="auto"/>
              </w:rPr>
              <w:t>G</w:t>
            </w:r>
          </w:p>
        </w:tc>
        <w:tc>
          <w:tcPr>
            <w:tcW w:w="3606" w:type="pct"/>
            <w:tcBorders>
              <w:top w:val="nil"/>
              <w:left w:val="single" w:sz="8" w:space="0" w:color="auto"/>
              <w:bottom w:val="single" w:sz="4" w:space="0" w:color="auto"/>
              <w:right w:val="single" w:sz="8" w:space="0" w:color="auto"/>
            </w:tcBorders>
            <w:shd w:val="clear" w:color="auto" w:fill="auto"/>
          </w:tcPr>
          <w:p w:rsidR="005A1CE6" w:rsidRPr="00022FB2" w:rsidRDefault="005A1CE6">
            <w:pPr>
              <w:pStyle w:val="CERnon-indent"/>
              <w:spacing w:before="40" w:after="40"/>
              <w:rPr>
                <w:rFonts w:cs="Arial"/>
                <w:color w:val="auto"/>
              </w:rPr>
            </w:pPr>
            <w:r w:rsidRPr="00FD1C02">
              <w:rPr>
                <w:color w:val="auto"/>
              </w:rPr>
              <w:t>Updated  following each Imbalance Pricing Period (IPP) or Imbalance Settlement Period (ISP)</w:t>
            </w:r>
          </w:p>
        </w:tc>
      </w:tr>
      <w:tr w:rsidR="00CA4B13" w:rsidRPr="00022FB2" w:rsidTr="005A1CE6">
        <w:trPr>
          <w:trHeight w:val="56"/>
          <w:ins w:id="99" w:author="Author"/>
        </w:trPr>
        <w:tc>
          <w:tcPr>
            <w:tcW w:w="1394" w:type="pct"/>
            <w:tcBorders>
              <w:top w:val="nil"/>
              <w:left w:val="single" w:sz="8" w:space="0" w:color="auto"/>
              <w:bottom w:val="single" w:sz="4" w:space="0" w:color="auto"/>
              <w:right w:val="nil"/>
            </w:tcBorders>
            <w:shd w:val="clear" w:color="auto" w:fill="auto"/>
            <w:noWrap/>
            <w:vAlign w:val="bottom"/>
          </w:tcPr>
          <w:p w:rsidR="00CA4B13" w:rsidRDefault="00CA4B13">
            <w:pPr>
              <w:pStyle w:val="CERnon-indent"/>
              <w:spacing w:before="40" w:after="40"/>
              <w:jc w:val="center"/>
              <w:rPr>
                <w:ins w:id="100" w:author="Author"/>
                <w:rFonts w:cs="Arial"/>
                <w:b/>
                <w:bCs/>
                <w:color w:val="auto"/>
              </w:rPr>
            </w:pPr>
            <w:ins w:id="101" w:author="Author">
              <w:r>
                <w:rPr>
                  <w:rFonts w:cs="Arial"/>
                  <w:b/>
                  <w:bCs/>
                  <w:color w:val="auto"/>
                </w:rPr>
                <w:t>H</w:t>
              </w:r>
            </w:ins>
          </w:p>
        </w:tc>
        <w:tc>
          <w:tcPr>
            <w:tcW w:w="3606" w:type="pct"/>
            <w:tcBorders>
              <w:top w:val="nil"/>
              <w:left w:val="single" w:sz="8" w:space="0" w:color="auto"/>
              <w:bottom w:val="single" w:sz="4" w:space="0" w:color="auto"/>
              <w:right w:val="single" w:sz="8" w:space="0" w:color="auto"/>
            </w:tcBorders>
            <w:shd w:val="clear" w:color="auto" w:fill="auto"/>
          </w:tcPr>
          <w:p w:rsidR="00CA4B13" w:rsidRPr="00FD1C02" w:rsidRDefault="004335D2">
            <w:pPr>
              <w:pStyle w:val="CERnon-indent"/>
              <w:spacing w:before="40" w:after="40"/>
              <w:rPr>
                <w:ins w:id="102" w:author="Author"/>
                <w:color w:val="auto"/>
              </w:rPr>
            </w:pPr>
            <w:ins w:id="103" w:author="Author">
              <w:r w:rsidRPr="004335D2">
                <w:rPr>
                  <w:color w:val="auto"/>
                </w:rPr>
                <w:t>Updated every hour for the previous hour</w:t>
              </w:r>
            </w:ins>
          </w:p>
        </w:tc>
      </w:tr>
      <w:tr w:rsidR="0067578C" w:rsidRPr="00022FB2" w:rsidTr="009B2806">
        <w:trPr>
          <w:trHeight w:val="56"/>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4335D2">
            <w:pPr>
              <w:pStyle w:val="CERnon-indent"/>
              <w:spacing w:before="40" w:after="40"/>
              <w:jc w:val="center"/>
              <w:rPr>
                <w:rFonts w:cs="Arial"/>
                <w:b/>
                <w:bCs/>
                <w:color w:val="auto"/>
              </w:rPr>
            </w:pPr>
            <w:ins w:id="104" w:author="Author">
              <w:r>
                <w:rPr>
                  <w:rFonts w:cs="Arial"/>
                  <w:b/>
                  <w:bCs/>
                  <w:color w:val="auto"/>
                </w:rPr>
                <w:t>I</w:t>
              </w:r>
            </w:ins>
            <w:del w:id="105" w:author="Author">
              <w:r w:rsidR="009B2806" w:rsidRPr="00022FB2" w:rsidDel="00CA4B13">
                <w:rPr>
                  <w:rFonts w:cs="Arial"/>
                  <w:b/>
                  <w:bCs/>
                  <w:color w:val="auto"/>
                </w:rPr>
                <w:delText>H</w:delText>
              </w:r>
            </w:del>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D310A5">
            <w:pPr>
              <w:pStyle w:val="CERnon-indent"/>
              <w:spacing w:before="40" w:after="40"/>
              <w:rPr>
                <w:rFonts w:cs="Arial"/>
                <w:color w:val="auto"/>
                <w:szCs w:val="24"/>
              </w:rPr>
            </w:pPr>
            <w:r w:rsidRPr="00022FB2">
              <w:rPr>
                <w:rFonts w:cs="Arial"/>
                <w:color w:val="auto"/>
              </w:rPr>
              <w:t>Updated daily post Trading Day</w:t>
            </w:r>
            <w:r w:rsidR="00AD0D8F">
              <w:rPr>
                <w:rFonts w:cs="Arial"/>
                <w:color w:val="auto"/>
              </w:rPr>
              <w:t xml:space="preserve"> or Settlement Day</w:t>
            </w:r>
          </w:p>
        </w:tc>
      </w:tr>
      <w:tr w:rsidR="00D310A5" w:rsidRPr="00022FB2" w:rsidTr="009B2806">
        <w:trPr>
          <w:trHeight w:val="56"/>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4335D2">
            <w:pPr>
              <w:pStyle w:val="CERnon-indent"/>
              <w:spacing w:before="40" w:after="40"/>
              <w:jc w:val="center"/>
              <w:rPr>
                <w:rFonts w:cs="Arial"/>
                <w:b/>
                <w:bCs/>
                <w:color w:val="auto"/>
              </w:rPr>
            </w:pPr>
            <w:ins w:id="106" w:author="Author">
              <w:r>
                <w:rPr>
                  <w:rFonts w:cs="Arial"/>
                  <w:b/>
                  <w:bCs/>
                  <w:color w:val="auto"/>
                </w:rPr>
                <w:t>J</w:t>
              </w:r>
            </w:ins>
            <w:del w:id="107" w:author="Author">
              <w:r w:rsidR="009B2806" w:rsidRPr="00022FB2" w:rsidDel="004335D2">
                <w:rPr>
                  <w:rFonts w:cs="Arial"/>
                  <w:b/>
                  <w:bCs/>
                  <w:color w:val="auto"/>
                </w:rPr>
                <w:delText>I</w:delText>
              </w:r>
            </w:del>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D310A5">
            <w:pPr>
              <w:pStyle w:val="CERnon-indent"/>
              <w:spacing w:before="40" w:after="40"/>
              <w:rPr>
                <w:rFonts w:cs="Arial"/>
                <w:color w:val="auto"/>
                <w:szCs w:val="24"/>
              </w:rPr>
            </w:pPr>
            <w:r w:rsidRPr="00022FB2">
              <w:rPr>
                <w:rFonts w:cs="Arial"/>
                <w:color w:val="auto"/>
              </w:rPr>
              <w:t>Updated on a Capacity Period basis post end of Capacity Period</w:t>
            </w:r>
          </w:p>
        </w:tc>
      </w:tr>
      <w:tr w:rsidR="0067578C" w:rsidRPr="00022FB2" w:rsidTr="009B2806">
        <w:trPr>
          <w:trHeight w:val="56"/>
        </w:trPr>
        <w:tc>
          <w:tcPr>
            <w:tcW w:w="1394" w:type="pct"/>
            <w:tcBorders>
              <w:top w:val="nil"/>
              <w:left w:val="single" w:sz="8" w:space="0" w:color="auto"/>
              <w:bottom w:val="single" w:sz="8" w:space="0" w:color="auto"/>
              <w:right w:val="nil"/>
            </w:tcBorders>
            <w:shd w:val="clear" w:color="auto" w:fill="auto"/>
            <w:vAlign w:val="bottom"/>
          </w:tcPr>
          <w:p w:rsidR="005D0983" w:rsidRPr="00022FB2" w:rsidRDefault="004335D2" w:rsidP="004335D2">
            <w:pPr>
              <w:pStyle w:val="CERnon-indent"/>
              <w:spacing w:before="40" w:after="40"/>
              <w:jc w:val="center"/>
              <w:rPr>
                <w:rFonts w:cs="Arial"/>
                <w:b/>
                <w:bCs/>
                <w:color w:val="auto"/>
              </w:rPr>
            </w:pPr>
            <w:ins w:id="108" w:author="Author">
              <w:r>
                <w:rPr>
                  <w:rFonts w:cs="Arial"/>
                  <w:b/>
                  <w:bCs/>
                  <w:color w:val="auto"/>
                </w:rPr>
                <w:t>K</w:t>
              </w:r>
            </w:ins>
            <w:del w:id="109" w:author="Author">
              <w:r w:rsidR="009B2806" w:rsidRPr="00022FB2" w:rsidDel="004335D2">
                <w:rPr>
                  <w:rFonts w:cs="Arial"/>
                  <w:b/>
                  <w:bCs/>
                  <w:color w:val="auto"/>
                </w:rPr>
                <w:delText>J</w:delText>
              </w:r>
            </w:del>
          </w:p>
        </w:tc>
        <w:tc>
          <w:tcPr>
            <w:tcW w:w="3606" w:type="pct"/>
            <w:tcBorders>
              <w:top w:val="nil"/>
              <w:left w:val="single" w:sz="8" w:space="0" w:color="auto"/>
              <w:bottom w:val="single" w:sz="8"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rPr>
            </w:pPr>
            <w:r w:rsidRPr="00022FB2">
              <w:rPr>
                <w:rFonts w:cs="Arial"/>
                <w:color w:val="auto"/>
              </w:rPr>
              <w:t>Ad</w:t>
            </w:r>
            <w:r w:rsidR="00AC417D" w:rsidRPr="00022FB2">
              <w:rPr>
                <w:rFonts w:cs="Arial"/>
                <w:color w:val="auto"/>
              </w:rPr>
              <w:t>-</w:t>
            </w:r>
            <w:r w:rsidRPr="00022FB2">
              <w:rPr>
                <w:rFonts w:cs="Arial"/>
                <w:color w:val="auto"/>
              </w:rPr>
              <w:t>hoc Reports</w:t>
            </w:r>
          </w:p>
        </w:tc>
      </w:tr>
    </w:tbl>
    <w:p w:rsidR="002D7BEB" w:rsidRPr="00022FB2" w:rsidRDefault="002D7BEB" w:rsidP="006E4FDD">
      <w:pPr>
        <w:pStyle w:val="CERnon-indent"/>
        <w:rPr>
          <w:color w:val="auto"/>
        </w:rPr>
      </w:pPr>
    </w:p>
    <w:tbl>
      <w:tblPr>
        <w:tblW w:w="5000" w:type="pct"/>
        <w:tblLayout w:type="fixed"/>
        <w:tblLook w:val="0000"/>
      </w:tblPr>
      <w:tblGrid>
        <w:gridCol w:w="1279"/>
        <w:gridCol w:w="12897"/>
      </w:tblGrid>
      <w:tr w:rsidR="00AF03EB" w:rsidRPr="00022FB2" w:rsidTr="001A64A1">
        <w:trPr>
          <w:trHeight w:val="270"/>
          <w:tblHeader/>
        </w:trPr>
        <w:tc>
          <w:tcPr>
            <w:tcW w:w="451" w:type="pct"/>
            <w:tcBorders>
              <w:top w:val="single" w:sz="8" w:space="0" w:color="auto"/>
              <w:left w:val="single" w:sz="8" w:space="0" w:color="auto"/>
              <w:bottom w:val="nil"/>
              <w:right w:val="single" w:sz="8" w:space="0" w:color="auto"/>
            </w:tcBorders>
            <w:shd w:val="clear" w:color="auto" w:fill="000000" w:themeFill="text1"/>
            <w:noWrap/>
            <w:vAlign w:val="bottom"/>
          </w:tcPr>
          <w:p w:rsidR="00AF03EB" w:rsidRPr="00022FB2" w:rsidRDefault="00AF03EB">
            <w:pPr>
              <w:pStyle w:val="CERnon-indent"/>
              <w:spacing w:before="40" w:after="40"/>
              <w:jc w:val="center"/>
              <w:rPr>
                <w:rFonts w:cs="Arial"/>
                <w:b/>
                <w:bCs/>
                <w:iCs/>
                <w:color w:val="auto"/>
              </w:rPr>
            </w:pPr>
            <w:r w:rsidRPr="00022FB2">
              <w:rPr>
                <w:rFonts w:cs="Arial"/>
                <w:b/>
                <w:bCs/>
                <w:iCs/>
                <w:color w:val="auto"/>
              </w:rPr>
              <w:t>Subscript</w:t>
            </w:r>
          </w:p>
        </w:tc>
        <w:tc>
          <w:tcPr>
            <w:tcW w:w="4549" w:type="pct"/>
            <w:tcBorders>
              <w:top w:val="single" w:sz="8" w:space="0" w:color="auto"/>
              <w:left w:val="nil"/>
              <w:bottom w:val="nil"/>
              <w:right w:val="single" w:sz="8" w:space="0" w:color="auto"/>
            </w:tcBorders>
            <w:shd w:val="clear" w:color="auto" w:fill="000000" w:themeFill="text1"/>
            <w:noWrap/>
            <w:vAlign w:val="bottom"/>
          </w:tcPr>
          <w:p w:rsidR="00AF03EB" w:rsidRPr="00022FB2" w:rsidRDefault="00AF03EB">
            <w:pPr>
              <w:pStyle w:val="CERnon-indent"/>
              <w:spacing w:before="40" w:after="40"/>
              <w:jc w:val="center"/>
              <w:rPr>
                <w:rFonts w:cs="Arial"/>
                <w:b/>
                <w:bCs/>
                <w:iCs/>
                <w:color w:val="auto"/>
              </w:rPr>
            </w:pPr>
            <w:r w:rsidRPr="00022FB2">
              <w:rPr>
                <w:rFonts w:cs="Arial"/>
                <w:b/>
                <w:bCs/>
                <w:iCs/>
                <w:color w:val="auto"/>
              </w:rPr>
              <w:t>Description</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eastAsia="MS Mincho" w:cs="Arial"/>
                <w:color w:val="auto"/>
                <w:szCs w:val="24"/>
              </w:rPr>
            </w:pPr>
            <w:r w:rsidRPr="00A85FDA">
              <w:rPr>
                <w:sz w:val="16"/>
                <w:szCs w:val="16"/>
              </w:rPr>
              <w:t>d</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AF03EB">
            <w:pPr>
              <w:pStyle w:val="CERnon-indent"/>
              <w:spacing w:before="40" w:after="40"/>
              <w:rPr>
                <w:rFonts w:eastAsia="MS Mincho" w:cs="Arial"/>
                <w:color w:val="auto"/>
                <w:szCs w:val="24"/>
              </w:rPr>
            </w:pPr>
            <w:r w:rsidRPr="0033505B">
              <w:rPr>
                <w:rFonts w:asciiTheme="majorHAnsi" w:hAnsiTheme="majorHAnsi" w:cstheme="majorHAnsi"/>
                <w:szCs w:val="24"/>
                <w:lang w:eastAsia="en-IE"/>
              </w:rPr>
              <w:t>Settlement Day.</w:t>
            </w:r>
          </w:p>
        </w:tc>
      </w:tr>
      <w:tr w:rsidR="00AF03EB" w:rsidRPr="00022FB2" w:rsidTr="001A64A1">
        <w:trPr>
          <w:trHeight w:val="270"/>
        </w:trPr>
        <w:tc>
          <w:tcPr>
            <w:tcW w:w="451" w:type="pct"/>
            <w:tcBorders>
              <w:top w:val="nil"/>
              <w:left w:val="single" w:sz="8" w:space="0" w:color="auto"/>
              <w:bottom w:val="single" w:sz="8" w:space="0" w:color="auto"/>
              <w:right w:val="nil"/>
            </w:tcBorders>
            <w:shd w:val="clear" w:color="auto" w:fill="auto"/>
            <w:noWrap/>
            <w:vAlign w:val="bottom"/>
          </w:tcPr>
          <w:p w:rsidR="00AF03EB" w:rsidRPr="00022FB2" w:rsidRDefault="00AF03EB">
            <w:pPr>
              <w:pStyle w:val="CERnon-indent"/>
              <w:spacing w:before="40" w:after="40"/>
              <w:rPr>
                <w:rFonts w:cs="Arial"/>
                <w:color w:val="auto"/>
                <w:szCs w:val="24"/>
              </w:rPr>
            </w:pPr>
            <w:r w:rsidRPr="00A85FDA">
              <w:rPr>
                <w:sz w:val="16"/>
                <w:szCs w:val="16"/>
              </w:rPr>
              <w:t>e</w:t>
            </w:r>
          </w:p>
        </w:tc>
        <w:tc>
          <w:tcPr>
            <w:tcW w:w="4549" w:type="pct"/>
            <w:tcBorders>
              <w:top w:val="nil"/>
              <w:left w:val="single" w:sz="8" w:space="0" w:color="auto"/>
              <w:bottom w:val="single" w:sz="8" w:space="0" w:color="auto"/>
              <w:right w:val="single" w:sz="8" w:space="0" w:color="auto"/>
            </w:tcBorders>
            <w:shd w:val="clear" w:color="auto" w:fill="auto"/>
            <w:noWrap/>
            <w:vAlign w:val="bottom"/>
          </w:tcPr>
          <w:p w:rsidR="00AF03EB" w:rsidRPr="00022FB2" w:rsidRDefault="00AF03EB">
            <w:pPr>
              <w:pStyle w:val="CERnon-indent"/>
              <w:spacing w:before="40" w:after="40"/>
              <w:rPr>
                <w:rFonts w:cs="Arial"/>
                <w:color w:val="auto"/>
                <w:szCs w:val="24"/>
              </w:rPr>
            </w:pPr>
            <w:r w:rsidRPr="0033505B">
              <w:rPr>
                <w:rFonts w:asciiTheme="majorHAnsi" w:hAnsiTheme="majorHAnsi" w:cstheme="majorHAnsi"/>
                <w:szCs w:val="24"/>
                <w:lang w:eastAsia="en-IE"/>
              </w:rPr>
              <w:t>Currency Zone.</w:t>
            </w:r>
          </w:p>
        </w:tc>
      </w:tr>
      <w:tr w:rsidR="00AF03EB" w:rsidRPr="00022FB2" w:rsidTr="001A64A1">
        <w:trPr>
          <w:trHeight w:val="255"/>
        </w:trPr>
        <w:tc>
          <w:tcPr>
            <w:tcW w:w="451" w:type="pct"/>
            <w:tcBorders>
              <w:top w:val="single" w:sz="8" w:space="0" w:color="auto"/>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cs="Arial"/>
                <w:color w:val="auto"/>
                <w:szCs w:val="24"/>
              </w:rPr>
            </w:pPr>
            <w:r w:rsidRPr="00AF03EB">
              <w:rPr>
                <w:sz w:val="16"/>
                <w:szCs w:val="16"/>
              </w:rPr>
              <w:t>h</w:t>
            </w:r>
          </w:p>
        </w:tc>
        <w:tc>
          <w:tcPr>
            <w:tcW w:w="4549" w:type="pct"/>
            <w:tcBorders>
              <w:top w:val="single" w:sz="8" w:space="0" w:color="auto"/>
              <w:left w:val="single" w:sz="8" w:space="0" w:color="auto"/>
              <w:bottom w:val="single" w:sz="4" w:space="0" w:color="auto"/>
              <w:right w:val="single" w:sz="8" w:space="0" w:color="auto"/>
            </w:tcBorders>
            <w:shd w:val="clear" w:color="auto" w:fill="auto"/>
            <w:noWrap/>
            <w:vAlign w:val="bottom"/>
          </w:tcPr>
          <w:p w:rsidR="00AF03EB" w:rsidRPr="00022FB2" w:rsidRDefault="00AF03EB">
            <w:pPr>
              <w:pStyle w:val="CERnon-indent"/>
              <w:spacing w:before="40" w:after="40"/>
              <w:rPr>
                <w:rFonts w:cs="Arial"/>
                <w:color w:val="auto"/>
                <w:szCs w:val="24"/>
              </w:rPr>
            </w:pPr>
            <w:r w:rsidRPr="0033505B">
              <w:rPr>
                <w:rFonts w:asciiTheme="majorHAnsi" w:hAnsiTheme="majorHAnsi" w:cstheme="majorHAnsi"/>
                <w:szCs w:val="24"/>
                <w:lang w:eastAsia="en-IE"/>
              </w:rPr>
              <w:t>Trading Period (when used in context of Day-ahead Market or Intraday Market Trade quantities or prices), or generalised Period (referring to either Imbalance Pricing Period, or Imbalance Settlement Period, as may be the case in the context of the process being considered).</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CA107A" w:rsidRDefault="00AF03EB">
            <w:pPr>
              <w:pStyle w:val="CERnon-indent"/>
              <w:spacing w:before="40" w:after="40"/>
              <w:rPr>
                <w:sz w:val="16"/>
                <w:szCs w:val="16"/>
              </w:rPr>
            </w:pPr>
            <w:r w:rsidRPr="00CA107A">
              <w:rPr>
                <w:sz w:val="16"/>
                <w:szCs w:val="16"/>
              </w:rPr>
              <w:t>i</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Band. For offer and bid price quantity pair submissions, and for balancing market volumes resulting individually in each of those bands, it is the number of a price quantity pair.</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A85FDA" w:rsidRDefault="00AF03EB">
            <w:pPr>
              <w:pStyle w:val="CERnon-indent"/>
              <w:spacing w:before="40" w:after="40"/>
              <w:rPr>
                <w:sz w:val="16"/>
                <w:szCs w:val="16"/>
              </w:rPr>
            </w:pPr>
            <w:r w:rsidRPr="00CA107A">
              <w:rPr>
                <w:sz w:val="16"/>
                <w:szCs w:val="16"/>
              </w:rPr>
              <w:lastRenderedPageBreak/>
              <w:t>k</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1A64A1" w:rsidRPr="0033505B" w:rsidRDefault="001A64A1" w:rsidP="001A64A1">
            <w:pPr>
              <w:spacing w:before="120" w:after="120"/>
              <w:rPr>
                <w:rFonts w:asciiTheme="majorHAnsi" w:hAnsiTheme="majorHAnsi" w:cstheme="majorHAnsi"/>
                <w:color w:val="000000"/>
                <w:lang w:eastAsia="en-IE"/>
              </w:rPr>
            </w:pPr>
            <w:r w:rsidRPr="0033505B">
              <w:rPr>
                <w:rFonts w:asciiTheme="majorHAnsi" w:hAnsiTheme="majorHAnsi" w:cstheme="majorHAnsi"/>
                <w:color w:val="000000"/>
                <w:lang w:eastAsia="en-IE"/>
              </w:rPr>
              <w:t>Temporary use in general:</w:t>
            </w:r>
          </w:p>
          <w:p w:rsidR="001A64A1" w:rsidRPr="0033505B" w:rsidRDefault="001A64A1" w:rsidP="001A64A1">
            <w:pPr>
              <w:pStyle w:val="ListParagraph"/>
              <w:numPr>
                <w:ilvl w:val="0"/>
                <w:numId w:val="23"/>
              </w:numPr>
              <w:spacing w:before="120" w:after="120" w:line="240" w:lineRule="auto"/>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 xml:space="preserve">Position in the </w:t>
            </w:r>
            <w:r>
              <w:rPr>
                <w:rFonts w:asciiTheme="majorHAnsi" w:eastAsia="Times New Roman" w:hAnsiTheme="majorHAnsi" w:cstheme="majorHAnsi"/>
                <w:color w:val="000000"/>
                <w:szCs w:val="24"/>
                <w:lang w:eastAsia="en-IE"/>
              </w:rPr>
              <w:t>r</w:t>
            </w:r>
            <w:r w:rsidRPr="0033505B">
              <w:rPr>
                <w:rFonts w:asciiTheme="majorHAnsi" w:eastAsia="Times New Roman" w:hAnsiTheme="majorHAnsi" w:cstheme="majorHAnsi"/>
                <w:color w:val="000000"/>
                <w:szCs w:val="24"/>
                <w:lang w:eastAsia="en-IE"/>
              </w:rPr>
              <w:t xml:space="preserve">anked </w:t>
            </w:r>
            <w:r>
              <w:rPr>
                <w:rFonts w:asciiTheme="majorHAnsi" w:eastAsia="Times New Roman" w:hAnsiTheme="majorHAnsi" w:cstheme="majorHAnsi"/>
                <w:color w:val="000000"/>
                <w:szCs w:val="24"/>
                <w:lang w:eastAsia="en-IE"/>
              </w:rPr>
              <w:t>s</w:t>
            </w:r>
            <w:r w:rsidRPr="0033505B">
              <w:rPr>
                <w:rFonts w:asciiTheme="majorHAnsi" w:eastAsia="Times New Roman" w:hAnsiTheme="majorHAnsi" w:cstheme="majorHAnsi"/>
                <w:color w:val="000000"/>
                <w:szCs w:val="24"/>
                <w:lang w:eastAsia="en-IE"/>
              </w:rPr>
              <w:t>et for Calculation of Payments and Charges;</w:t>
            </w:r>
          </w:p>
          <w:p w:rsidR="001A64A1" w:rsidRPr="0033505B" w:rsidRDefault="001A64A1" w:rsidP="001A64A1">
            <w:pPr>
              <w:pStyle w:val="ListParagraph"/>
              <w:numPr>
                <w:ilvl w:val="0"/>
                <w:numId w:val="23"/>
              </w:numPr>
              <w:spacing w:before="120" w:after="120" w:line="240" w:lineRule="auto"/>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 xml:space="preserve">Rank in the </w:t>
            </w:r>
            <w:r>
              <w:rPr>
                <w:rFonts w:asciiTheme="majorHAnsi" w:eastAsia="Times New Roman" w:hAnsiTheme="majorHAnsi" w:cstheme="majorHAnsi"/>
                <w:color w:val="000000"/>
                <w:szCs w:val="24"/>
                <w:lang w:eastAsia="en-IE"/>
              </w:rPr>
              <w:t>r</w:t>
            </w:r>
            <w:r w:rsidRPr="0033505B">
              <w:rPr>
                <w:rFonts w:asciiTheme="majorHAnsi" w:eastAsia="Times New Roman" w:hAnsiTheme="majorHAnsi" w:cstheme="majorHAnsi"/>
                <w:color w:val="000000"/>
                <w:szCs w:val="24"/>
                <w:lang w:eastAsia="en-IE"/>
              </w:rPr>
              <w:t xml:space="preserve">anked </w:t>
            </w:r>
            <w:r>
              <w:rPr>
                <w:rFonts w:asciiTheme="majorHAnsi" w:eastAsia="Times New Roman" w:hAnsiTheme="majorHAnsi" w:cstheme="majorHAnsi"/>
                <w:color w:val="000000"/>
                <w:szCs w:val="24"/>
                <w:lang w:eastAsia="en-IE"/>
              </w:rPr>
              <w:t>s</w:t>
            </w:r>
            <w:r w:rsidRPr="0033505B">
              <w:rPr>
                <w:rFonts w:asciiTheme="majorHAnsi" w:eastAsia="Times New Roman" w:hAnsiTheme="majorHAnsi" w:cstheme="majorHAnsi"/>
                <w:color w:val="000000"/>
                <w:szCs w:val="24"/>
                <w:lang w:eastAsia="en-IE"/>
              </w:rPr>
              <w:t>et for Imbalance Pricing;</w:t>
            </w:r>
          </w:p>
          <w:p w:rsidR="00AF03EB" w:rsidRPr="00022FB2" w:rsidRDefault="001A64A1" w:rsidP="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Contiguous Operating Period for Calculation of Fixed Cost Payments or Charges.</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A85FDA" w:rsidRDefault="00AF03EB">
            <w:pPr>
              <w:pStyle w:val="CERnon-indent"/>
              <w:spacing w:before="40" w:after="40"/>
              <w:rPr>
                <w:sz w:val="16"/>
                <w:szCs w:val="16"/>
              </w:rPr>
            </w:pPr>
            <w:r w:rsidRPr="00A85FDA">
              <w:rPr>
                <w:sz w:val="16"/>
                <w:szCs w:val="16"/>
              </w:rPr>
              <w:t>l</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Interconnector.</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cs="Arial"/>
                <w:color w:val="auto"/>
                <w:szCs w:val="24"/>
              </w:rPr>
            </w:pPr>
            <w:r w:rsidRPr="00A85FDA">
              <w:rPr>
                <w:sz w:val="16"/>
                <w:szCs w:val="16"/>
              </w:rPr>
              <w:t>m</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AF03EB">
            <w:pPr>
              <w:pStyle w:val="CERnon-indent"/>
              <w:spacing w:before="40" w:after="40"/>
              <w:rPr>
                <w:rFonts w:cs="Arial"/>
                <w:color w:val="auto"/>
                <w:szCs w:val="24"/>
              </w:rPr>
            </w:pP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cs="Arial"/>
                <w:color w:val="auto"/>
                <w:szCs w:val="24"/>
              </w:rPr>
            </w:pPr>
            <w:r w:rsidRPr="00605FC9">
              <w:rPr>
                <w:rFonts w:cs="Arial"/>
                <w:color w:val="auto"/>
                <w:sz w:val="16"/>
                <w:szCs w:val="16"/>
              </w:rPr>
              <w:t>n</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1A64A1" w:rsidRPr="0033505B" w:rsidRDefault="001A64A1" w:rsidP="001A64A1">
            <w:pPr>
              <w:spacing w:before="120" w:after="120"/>
              <w:rPr>
                <w:rFonts w:asciiTheme="majorHAnsi" w:hAnsiTheme="majorHAnsi" w:cstheme="majorHAnsi"/>
                <w:color w:val="000000"/>
                <w:lang w:eastAsia="en-IE"/>
              </w:rPr>
            </w:pPr>
            <w:r w:rsidRPr="0033505B">
              <w:rPr>
                <w:rFonts w:asciiTheme="majorHAnsi" w:hAnsiTheme="majorHAnsi" w:cstheme="majorHAnsi"/>
                <w:color w:val="000000"/>
                <w:lang w:eastAsia="en-IE"/>
              </w:rPr>
              <w:t>Temporary use in general:</w:t>
            </w:r>
          </w:p>
          <w:p w:rsidR="001A64A1" w:rsidRPr="0033505B" w:rsidRDefault="001A64A1" w:rsidP="001A64A1">
            <w:pPr>
              <w:pStyle w:val="ListParagraph"/>
              <w:numPr>
                <w:ilvl w:val="0"/>
                <w:numId w:val="23"/>
              </w:numPr>
              <w:spacing w:before="120" w:after="120" w:line="240" w:lineRule="auto"/>
              <w:jc w:val="left"/>
              <w:rPr>
                <w:rFonts w:asciiTheme="majorHAnsi" w:eastAsia="Times New Roman" w:hAnsiTheme="majorHAnsi" w:cstheme="majorHAnsi"/>
                <w:color w:val="000000"/>
                <w:szCs w:val="24"/>
                <w:lang w:eastAsia="en-IE"/>
              </w:rPr>
            </w:pPr>
            <w:r w:rsidRPr="0033505B">
              <w:rPr>
                <w:rFonts w:asciiTheme="majorHAnsi" w:eastAsia="Times New Roman" w:hAnsiTheme="majorHAnsi" w:cstheme="majorHAnsi"/>
                <w:color w:val="000000"/>
                <w:szCs w:val="24"/>
                <w:lang w:eastAsia="en-IE"/>
              </w:rPr>
              <w:t>Used to denote an integer value;</w:t>
            </w:r>
          </w:p>
          <w:p w:rsidR="00AF03EB" w:rsidRPr="00022FB2" w:rsidRDefault="001A64A1" w:rsidP="001A64A1">
            <w:pPr>
              <w:pStyle w:val="CERnon-indent"/>
              <w:spacing w:before="40" w:after="40"/>
              <w:rPr>
                <w:rFonts w:cs="Arial"/>
                <w:color w:val="auto"/>
                <w:szCs w:val="24"/>
              </w:rPr>
            </w:pPr>
            <w:r w:rsidRPr="0033505B">
              <w:rPr>
                <w:rFonts w:asciiTheme="majorHAnsi" w:hAnsiTheme="majorHAnsi" w:cstheme="majorHAnsi"/>
                <w:szCs w:val="24"/>
                <w:lang w:eastAsia="en-IE"/>
              </w:rPr>
              <w:t>Contract Register Entry for Calculation of payments and Charges.</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A85FDA" w:rsidRDefault="00AF03EB">
            <w:pPr>
              <w:pStyle w:val="CERnon-indent"/>
              <w:spacing w:before="40" w:after="40"/>
              <w:rPr>
                <w:sz w:val="16"/>
                <w:szCs w:val="16"/>
              </w:rPr>
            </w:pPr>
            <w:r w:rsidRPr="00A85FDA">
              <w:rPr>
                <w:sz w:val="16"/>
                <w:szCs w:val="16"/>
              </w:rPr>
              <w:t>p</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Participant.</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CA107A" w:rsidRDefault="00AF03EB">
            <w:pPr>
              <w:pStyle w:val="CERnon-indent"/>
              <w:spacing w:before="40" w:after="40"/>
              <w:rPr>
                <w:sz w:val="16"/>
                <w:szCs w:val="16"/>
              </w:rPr>
            </w:pPr>
            <w:r w:rsidRPr="00CA107A">
              <w:rPr>
                <w:sz w:val="16"/>
                <w:szCs w:val="16"/>
              </w:rPr>
              <w:t>s</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Trading Site.</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A85FDA" w:rsidRDefault="00AF03EB">
            <w:pPr>
              <w:pStyle w:val="CERnon-indent"/>
              <w:spacing w:before="40" w:after="40"/>
              <w:rPr>
                <w:sz w:val="16"/>
                <w:szCs w:val="16"/>
              </w:rPr>
            </w:pPr>
            <w:r w:rsidRPr="00022FB2">
              <w:rPr>
                <w:rFonts w:cs="Arial"/>
                <w:color w:val="auto"/>
                <w:sz w:val="16"/>
                <w:szCs w:val="16"/>
              </w:rPr>
              <w:t>t</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Trading Day.</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eastAsia="MS Mincho" w:cs="Arial"/>
                <w:color w:val="auto"/>
                <w:szCs w:val="24"/>
              </w:rPr>
            </w:pPr>
            <w:r w:rsidRPr="00A85FDA">
              <w:rPr>
                <w:sz w:val="16"/>
                <w:szCs w:val="16"/>
              </w:rPr>
              <w:t>u</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Generator Unit.</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CA107A" w:rsidRDefault="00AF03EB">
            <w:pPr>
              <w:pStyle w:val="CERnon-indent"/>
              <w:spacing w:before="40" w:after="40"/>
              <w:rPr>
                <w:sz w:val="16"/>
                <w:szCs w:val="16"/>
              </w:rPr>
            </w:pPr>
            <w:r w:rsidRPr="00CA107A">
              <w:rPr>
                <w:rFonts w:cs="Arial"/>
                <w:sz w:val="16"/>
                <w:szCs w:val="16"/>
              </w:rPr>
              <w:t>v</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Supplier Unit.</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CA107A" w:rsidRDefault="00AF03EB">
            <w:pPr>
              <w:pStyle w:val="CERnon-indent"/>
              <w:spacing w:before="40" w:after="40"/>
              <w:rPr>
                <w:sz w:val="16"/>
                <w:szCs w:val="16"/>
              </w:rPr>
            </w:pPr>
            <w:r w:rsidRPr="00CA107A">
              <w:rPr>
                <w:sz w:val="16"/>
                <w:szCs w:val="16"/>
              </w:rPr>
              <w:t>x</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Trade.</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cs="Arial"/>
                <w:color w:val="auto"/>
                <w:szCs w:val="24"/>
              </w:rPr>
            </w:pPr>
            <w:r w:rsidRPr="00A85FDA">
              <w:rPr>
                <w:sz w:val="16"/>
                <w:szCs w:val="16"/>
              </w:rPr>
              <w:t>y</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cs="Arial"/>
                <w:color w:val="auto"/>
                <w:szCs w:val="24"/>
              </w:rPr>
            </w:pPr>
            <w:r w:rsidRPr="0033505B">
              <w:rPr>
                <w:rFonts w:asciiTheme="majorHAnsi" w:hAnsiTheme="majorHAnsi" w:cstheme="majorHAnsi"/>
                <w:szCs w:val="24"/>
                <w:lang w:eastAsia="en-IE"/>
              </w:rPr>
              <w:t>Year.</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cs="Arial"/>
                <w:color w:val="auto"/>
                <w:szCs w:val="24"/>
              </w:rPr>
            </w:pPr>
            <w:r w:rsidRPr="00A85FDA">
              <w:rPr>
                <w:sz w:val="16"/>
                <w:szCs w:val="16"/>
              </w:rPr>
              <w:t>β</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1A64A1" w:rsidRPr="0033505B" w:rsidRDefault="001A64A1" w:rsidP="001A64A1">
            <w:pPr>
              <w:spacing w:before="120" w:after="120"/>
              <w:rPr>
                <w:rFonts w:asciiTheme="majorHAnsi" w:hAnsiTheme="majorHAnsi" w:cstheme="majorHAnsi"/>
                <w:color w:val="000000"/>
                <w:lang w:eastAsia="en-IE"/>
              </w:rPr>
            </w:pPr>
            <w:r w:rsidRPr="0033505B">
              <w:rPr>
                <w:rFonts w:asciiTheme="majorHAnsi" w:hAnsiTheme="majorHAnsi" w:cstheme="majorHAnsi"/>
                <w:color w:val="000000"/>
                <w:lang w:eastAsia="en-IE"/>
              </w:rPr>
              <w:t>(Lowercase Beta) Temporary use:</w:t>
            </w:r>
          </w:p>
          <w:p w:rsidR="00AF03EB" w:rsidRPr="00022FB2" w:rsidRDefault="001A64A1" w:rsidP="001A64A1">
            <w:pPr>
              <w:pStyle w:val="CERnon-indent"/>
              <w:spacing w:before="40" w:after="40"/>
              <w:rPr>
                <w:rFonts w:cs="Arial"/>
                <w:color w:val="auto"/>
                <w:szCs w:val="24"/>
              </w:rPr>
            </w:pPr>
            <w:r w:rsidRPr="0033505B">
              <w:rPr>
                <w:rFonts w:asciiTheme="majorHAnsi" w:hAnsiTheme="majorHAnsi" w:cstheme="majorHAnsi"/>
                <w:szCs w:val="24"/>
                <w:lang w:eastAsia="en-IE"/>
              </w:rPr>
              <w:t>PN Submissions Period</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rsidP="00AF03EB">
            <w:pPr>
              <w:pStyle w:val="CERnon-indent"/>
              <w:spacing w:before="40" w:after="40"/>
              <w:rPr>
                <w:rFonts w:cs="Arial"/>
                <w:color w:val="auto"/>
                <w:szCs w:val="24"/>
              </w:rPr>
            </w:pPr>
            <w:r w:rsidRPr="00A85FDA">
              <w:rPr>
                <w:sz w:val="16"/>
                <w:szCs w:val="16"/>
              </w:rPr>
              <w:t>γ</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cs="Arial"/>
                <w:color w:val="auto"/>
                <w:szCs w:val="24"/>
              </w:rPr>
            </w:pPr>
            <w:r w:rsidRPr="0033505B">
              <w:rPr>
                <w:rFonts w:asciiTheme="majorHAnsi" w:hAnsiTheme="majorHAnsi" w:cstheme="majorHAnsi"/>
                <w:szCs w:val="24"/>
                <w:lang w:eastAsia="en-IE"/>
              </w:rPr>
              <w:t>(Lowercase Gamma) Imbalance Settlement Period.</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022FB2" w:rsidRDefault="00AF03EB">
            <w:pPr>
              <w:pStyle w:val="CERnon-indent"/>
              <w:spacing w:before="40" w:after="40"/>
              <w:rPr>
                <w:rFonts w:eastAsia="MS Mincho" w:cs="Arial"/>
                <w:color w:val="auto"/>
                <w:szCs w:val="24"/>
              </w:rPr>
            </w:pPr>
            <w:r w:rsidRPr="00A85FDA">
              <w:rPr>
                <w:sz w:val="16"/>
                <w:szCs w:val="16"/>
              </w:rPr>
              <w:t>Θ</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(Capital Theta) Reserve Scarcity Price Quantity Pair.</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A85FDA" w:rsidRDefault="00AF03EB">
            <w:pPr>
              <w:pStyle w:val="CERnon-indent"/>
              <w:spacing w:before="40" w:after="40"/>
              <w:rPr>
                <w:sz w:val="16"/>
                <w:szCs w:val="16"/>
              </w:rPr>
            </w:pPr>
            <w:r w:rsidRPr="00CA107A">
              <w:rPr>
                <w:sz w:val="16"/>
                <w:szCs w:val="16"/>
              </w:rPr>
              <w:t>φ</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(Lowercase Phi) Imbalance Pricing Period.</w:t>
            </w:r>
          </w:p>
        </w:tc>
      </w:tr>
      <w:tr w:rsidR="00AF03EB" w:rsidRPr="00022FB2" w:rsidTr="001A64A1">
        <w:trPr>
          <w:trHeight w:val="255"/>
        </w:trPr>
        <w:tc>
          <w:tcPr>
            <w:tcW w:w="451" w:type="pct"/>
            <w:tcBorders>
              <w:top w:val="nil"/>
              <w:left w:val="single" w:sz="8" w:space="0" w:color="auto"/>
              <w:bottom w:val="single" w:sz="4" w:space="0" w:color="auto"/>
              <w:right w:val="nil"/>
            </w:tcBorders>
            <w:shd w:val="clear" w:color="auto" w:fill="auto"/>
            <w:noWrap/>
            <w:vAlign w:val="bottom"/>
          </w:tcPr>
          <w:p w:rsidR="00AF03EB" w:rsidRPr="00A85FDA" w:rsidRDefault="00AF03EB">
            <w:pPr>
              <w:pStyle w:val="CERnon-indent"/>
              <w:spacing w:before="40" w:after="40"/>
              <w:rPr>
                <w:sz w:val="16"/>
                <w:szCs w:val="16"/>
              </w:rPr>
            </w:pPr>
            <w:r w:rsidRPr="00CA107A">
              <w:rPr>
                <w:rFonts w:cs="Arial"/>
                <w:sz w:val="16"/>
                <w:szCs w:val="16"/>
              </w:rPr>
              <w:t>Ω</w:t>
            </w:r>
          </w:p>
        </w:tc>
        <w:tc>
          <w:tcPr>
            <w:tcW w:w="4549" w:type="pct"/>
            <w:tcBorders>
              <w:top w:val="nil"/>
              <w:left w:val="single" w:sz="8" w:space="0" w:color="auto"/>
              <w:bottom w:val="single" w:sz="4" w:space="0" w:color="auto"/>
              <w:right w:val="single" w:sz="8" w:space="0" w:color="auto"/>
            </w:tcBorders>
            <w:shd w:val="clear" w:color="auto" w:fill="auto"/>
            <w:noWrap/>
            <w:vAlign w:val="bottom"/>
          </w:tcPr>
          <w:p w:rsidR="00AF03EB" w:rsidRPr="00022FB2" w:rsidRDefault="001A64A1">
            <w:pPr>
              <w:pStyle w:val="CERnon-indent"/>
              <w:spacing w:before="40" w:after="40"/>
              <w:rPr>
                <w:rFonts w:eastAsia="MS Mincho" w:cs="Arial"/>
                <w:color w:val="auto"/>
                <w:szCs w:val="24"/>
              </w:rPr>
            </w:pPr>
            <w:r w:rsidRPr="0033505B">
              <w:rPr>
                <w:rFonts w:asciiTheme="majorHAnsi" w:hAnsiTheme="majorHAnsi" w:cstheme="majorHAnsi"/>
                <w:szCs w:val="24"/>
                <w:lang w:eastAsia="en-IE"/>
              </w:rPr>
              <w:t>(Capital Omega) Capacity Market Unit.</w:t>
            </w:r>
          </w:p>
        </w:tc>
      </w:tr>
    </w:tbl>
    <w:p w:rsidR="008D7EBB" w:rsidRPr="00022FB2" w:rsidRDefault="00DE070E" w:rsidP="006E4FDD">
      <w:pPr>
        <w:pStyle w:val="CERnon-indent"/>
        <w:rPr>
          <w:color w:val="auto"/>
        </w:rPr>
      </w:pPr>
      <w:r w:rsidRPr="00022FB2">
        <w:br w:type="page"/>
      </w:r>
    </w:p>
    <w:p w:rsidR="00B70D9D" w:rsidRPr="00022FB2" w:rsidRDefault="00B70D9D" w:rsidP="008852FD">
      <w:pPr>
        <w:pStyle w:val="CERHEADING2"/>
        <w:tabs>
          <w:tab w:val="clear" w:pos="936"/>
        </w:tabs>
        <w:ind w:left="0"/>
      </w:pPr>
      <w:bookmarkStart w:id="110" w:name="_Toc356217758"/>
      <w:r w:rsidRPr="00022FB2">
        <w:lastRenderedPageBreak/>
        <w:t>Data Reports</w:t>
      </w:r>
      <w:bookmarkEnd w:id="110"/>
    </w:p>
    <w:p w:rsidR="00585F35" w:rsidRPr="00022FB2" w:rsidRDefault="00B70D9D" w:rsidP="006E4FDD">
      <w:pPr>
        <w:pStyle w:val="CERnon-indent"/>
        <w:rPr>
          <w:color w:val="auto"/>
        </w:rPr>
      </w:pPr>
      <w:r w:rsidRPr="00022FB2">
        <w:rPr>
          <w:color w:val="auto"/>
        </w:rPr>
        <w:t xml:space="preserve">The following list identifies each Data </w:t>
      </w:r>
      <w:r w:rsidR="00E222EA" w:rsidRPr="00022FB2">
        <w:rPr>
          <w:color w:val="auto"/>
        </w:rPr>
        <w:t>Report</w:t>
      </w:r>
      <w:r w:rsidRPr="00022FB2">
        <w:rPr>
          <w:color w:val="auto"/>
        </w:rPr>
        <w:t xml:space="preserve"> </w:t>
      </w:r>
      <w:r w:rsidR="00E222EA" w:rsidRPr="00022FB2">
        <w:rPr>
          <w:color w:val="auto"/>
        </w:rPr>
        <w:t xml:space="preserve">produced as scheduled reports </w:t>
      </w:r>
      <w:r w:rsidR="00320750" w:rsidRPr="00022FB2">
        <w:rPr>
          <w:color w:val="auto"/>
        </w:rPr>
        <w:t xml:space="preserve">exclusively </w:t>
      </w:r>
      <w:r w:rsidR="00E222EA" w:rsidRPr="00022FB2">
        <w:rPr>
          <w:color w:val="auto"/>
        </w:rPr>
        <w:t>for Participants</w:t>
      </w:r>
      <w:r w:rsidR="00320750" w:rsidRPr="00022FB2">
        <w:rPr>
          <w:color w:val="auto"/>
        </w:rPr>
        <w:t xml:space="preserve"> via the </w:t>
      </w:r>
      <w:r w:rsidR="00BB1F0C">
        <w:rPr>
          <w:color w:val="auto"/>
        </w:rPr>
        <w:t>B</w:t>
      </w:r>
      <w:r w:rsidR="005A21A2">
        <w:rPr>
          <w:color w:val="auto"/>
        </w:rPr>
        <w:t xml:space="preserve">alancing </w:t>
      </w:r>
      <w:r w:rsidR="00BB1F0C">
        <w:rPr>
          <w:color w:val="auto"/>
        </w:rPr>
        <w:t>M</w:t>
      </w:r>
      <w:r w:rsidR="005A21A2">
        <w:rPr>
          <w:color w:val="auto"/>
        </w:rPr>
        <w:t xml:space="preserve">arket </w:t>
      </w:r>
      <w:r w:rsidR="00BB1F0C">
        <w:rPr>
          <w:color w:val="auto"/>
        </w:rPr>
        <w:t>I</w:t>
      </w:r>
      <w:r w:rsidR="005A21A2">
        <w:rPr>
          <w:color w:val="auto"/>
        </w:rPr>
        <w:t>nterface</w:t>
      </w:r>
      <w:r w:rsidR="00E222EA" w:rsidRPr="00022FB2">
        <w:rPr>
          <w:color w:val="auto"/>
        </w:rPr>
        <w:t>.</w:t>
      </w:r>
    </w:p>
    <w:tbl>
      <w:tblPr>
        <w:tblW w:w="12450" w:type="dxa"/>
        <w:tblInd w:w="78" w:type="dxa"/>
        <w:tblLayout w:type="fixed"/>
        <w:tblLook w:val="0000"/>
      </w:tblPr>
      <w:tblGrid>
        <w:gridCol w:w="3090"/>
        <w:gridCol w:w="720"/>
        <w:gridCol w:w="2520"/>
        <w:gridCol w:w="1080"/>
        <w:gridCol w:w="1800"/>
        <w:gridCol w:w="1620"/>
        <w:gridCol w:w="1620"/>
      </w:tblGrid>
      <w:tr w:rsidR="00690238" w:rsidRPr="00022FB2" w:rsidTr="00690238">
        <w:trPr>
          <w:trHeight w:val="434"/>
          <w:tblHeader/>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Publication / Data Report Name</w:t>
            </w: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Class</w:t>
            </w: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Timing</w:t>
            </w: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Subscript</w:t>
            </w: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rsidP="00BB1F0C">
            <w:pPr>
              <w:pStyle w:val="CERnon-indent"/>
              <w:spacing w:before="40" w:after="40"/>
              <w:jc w:val="center"/>
              <w:rPr>
                <w:rFonts w:eastAsia="MS Mincho" w:cs="Arial"/>
                <w:b/>
                <w:color w:val="auto"/>
                <w:sz w:val="16"/>
                <w:szCs w:val="16"/>
              </w:rPr>
            </w:pPr>
            <w:r w:rsidRPr="00022FB2">
              <w:rPr>
                <w:rFonts w:cs="Arial"/>
                <w:b/>
                <w:color w:val="auto"/>
                <w:sz w:val="16"/>
                <w:szCs w:val="16"/>
              </w:rPr>
              <w:t xml:space="preserve">Available via </w:t>
            </w:r>
            <w:r w:rsidR="00BB1F0C">
              <w:rPr>
                <w:rFonts w:cs="Arial"/>
                <w:b/>
                <w:color w:val="auto"/>
                <w:sz w:val="16"/>
                <w:szCs w:val="16"/>
              </w:rPr>
              <w:t>BMI</w:t>
            </w: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Confidentiality</w:t>
            </w: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Validity</w:t>
            </w:r>
          </w:p>
        </w:tc>
      </w:tr>
      <w:tr w:rsidR="00690238" w:rsidRPr="00022FB2" w:rsidTr="00183A6A">
        <w:trPr>
          <w:trHeight w:val="398"/>
        </w:trPr>
        <w:tc>
          <w:tcPr>
            <w:tcW w:w="309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rsidP="00431CF6">
            <w:pPr>
              <w:pStyle w:val="CERnon-indent"/>
              <w:spacing w:before="40" w:after="40"/>
              <w:rPr>
                <w:rFonts w:cs="Arial"/>
                <w:color w:val="auto"/>
                <w:sz w:val="16"/>
                <w:szCs w:val="16"/>
              </w:rPr>
            </w:pPr>
            <w:r w:rsidRPr="00022FB2">
              <w:rPr>
                <w:rFonts w:cs="Arial"/>
                <w:color w:val="auto"/>
                <w:sz w:val="16"/>
                <w:szCs w:val="16"/>
              </w:rPr>
              <w:t xml:space="preserve">List of </w:t>
            </w:r>
            <w:r w:rsidR="00431CF6">
              <w:rPr>
                <w:rFonts w:cs="Arial"/>
                <w:color w:val="auto"/>
                <w:sz w:val="16"/>
                <w:szCs w:val="16"/>
              </w:rPr>
              <w:t>Registered</w:t>
            </w:r>
            <w:r w:rsidR="00431CF6" w:rsidRPr="00022FB2">
              <w:rPr>
                <w:rFonts w:cs="Arial"/>
                <w:color w:val="auto"/>
                <w:sz w:val="16"/>
                <w:szCs w:val="16"/>
              </w:rPr>
              <w:t xml:space="preserve"> </w:t>
            </w:r>
            <w:r w:rsidRPr="00022FB2">
              <w:rPr>
                <w:rFonts w:cs="Arial"/>
                <w:color w:val="auto"/>
                <w:sz w:val="16"/>
                <w:szCs w:val="16"/>
              </w:rPr>
              <w:t>Units</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431CF6">
            <w:pPr>
              <w:pStyle w:val="CERnon-indent"/>
              <w:spacing w:before="40" w:after="40"/>
              <w:rPr>
                <w:rFonts w:cs="Arial"/>
                <w:color w:val="auto"/>
                <w:sz w:val="16"/>
                <w:szCs w:val="16"/>
              </w:rPr>
            </w:pPr>
            <w:r w:rsidRPr="00431CF6">
              <w:rPr>
                <w:rFonts w:cs="Arial"/>
                <w:color w:val="auto"/>
                <w:sz w:val="16"/>
                <w:szCs w:val="16"/>
              </w:rPr>
              <w:t>Daily, only when a new Unit Registration is approved.</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rPr>
                <w:rFonts w:cs="Arial"/>
                <w:color w:val="auto"/>
                <w:sz w:val="16"/>
                <w:szCs w:val="16"/>
              </w:rPr>
            </w:pPr>
          </w:p>
        </w:tc>
      </w:tr>
      <w:tr w:rsidR="00690238" w:rsidRPr="00022FB2" w:rsidTr="00183A6A">
        <w:trPr>
          <w:trHeight w:val="531"/>
        </w:trPr>
        <w:tc>
          <w:tcPr>
            <w:tcW w:w="309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rsidP="00431CF6">
            <w:pPr>
              <w:pStyle w:val="CERnon-indent"/>
              <w:spacing w:before="40" w:after="40"/>
              <w:rPr>
                <w:rFonts w:cs="Arial"/>
                <w:color w:val="auto"/>
                <w:sz w:val="16"/>
                <w:szCs w:val="16"/>
              </w:rPr>
            </w:pPr>
            <w:r w:rsidRPr="00022FB2">
              <w:rPr>
                <w:rFonts w:cs="Arial"/>
                <w:color w:val="auto"/>
                <w:sz w:val="16"/>
                <w:szCs w:val="16"/>
              </w:rPr>
              <w:t xml:space="preserve">List of </w:t>
            </w:r>
            <w:r w:rsidR="00431CF6">
              <w:rPr>
                <w:rFonts w:cs="Arial"/>
                <w:color w:val="auto"/>
                <w:sz w:val="16"/>
                <w:szCs w:val="16"/>
              </w:rPr>
              <w:t>Registered</w:t>
            </w:r>
            <w:r w:rsidR="00431CF6" w:rsidRPr="00022FB2">
              <w:rPr>
                <w:rFonts w:cs="Arial"/>
                <w:color w:val="auto"/>
                <w:sz w:val="16"/>
                <w:szCs w:val="16"/>
              </w:rPr>
              <w:t xml:space="preserve"> </w:t>
            </w:r>
            <w:r w:rsidRPr="00022FB2">
              <w:rPr>
                <w:rFonts w:cs="Arial"/>
                <w:color w:val="auto"/>
                <w:sz w:val="16"/>
                <w:szCs w:val="16"/>
              </w:rPr>
              <w:t>Participants</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C938BC">
            <w:pPr>
              <w:pStyle w:val="CERnon-indent"/>
              <w:spacing w:before="40" w:after="40"/>
              <w:jc w:val="center"/>
              <w:rPr>
                <w:rFonts w:cs="Arial"/>
                <w:color w:val="auto"/>
                <w:sz w:val="16"/>
                <w:szCs w:val="16"/>
              </w:rPr>
            </w:pPr>
            <w:ins w:id="111" w:author="Author">
              <w:r>
                <w:rPr>
                  <w:rFonts w:cs="Arial"/>
                  <w:color w:val="auto"/>
                  <w:sz w:val="16"/>
                  <w:szCs w:val="16"/>
                </w:rPr>
                <w:t>K</w:t>
              </w:r>
            </w:ins>
            <w:del w:id="112" w:author="Author">
              <w:r w:rsidR="00CD1770" w:rsidDel="00C938BC">
                <w:rPr>
                  <w:rFonts w:cs="Arial"/>
                  <w:color w:val="auto"/>
                  <w:sz w:val="16"/>
                  <w:szCs w:val="16"/>
                </w:rPr>
                <w:delText>J</w:delText>
              </w:r>
            </w:del>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431CF6">
            <w:pPr>
              <w:pStyle w:val="CERnon-indent"/>
              <w:spacing w:before="40" w:after="40"/>
              <w:rPr>
                <w:rFonts w:cs="Arial"/>
                <w:color w:val="auto"/>
                <w:sz w:val="16"/>
                <w:szCs w:val="16"/>
              </w:rPr>
            </w:pPr>
            <w:r w:rsidRPr="00431CF6">
              <w:rPr>
                <w:rFonts w:cs="Arial"/>
                <w:color w:val="auto"/>
                <w:sz w:val="16"/>
                <w:szCs w:val="16"/>
              </w:rPr>
              <w:t>Daily, only when a new Party Registration is approved.</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690238" w:rsidRPr="00022FB2" w:rsidRDefault="00690238">
            <w:pPr>
              <w:pStyle w:val="CERnon-indent"/>
              <w:spacing w:before="40" w:after="40"/>
              <w:rPr>
                <w:rFonts w:cs="Arial"/>
                <w:color w:val="auto"/>
                <w:sz w:val="16"/>
                <w:szCs w:val="16"/>
              </w:rPr>
            </w:pPr>
          </w:p>
        </w:tc>
      </w:tr>
      <w:tr w:rsidR="008F4437" w:rsidRPr="00022FB2" w:rsidTr="000D3032">
        <w:trPr>
          <w:trHeight w:val="531"/>
        </w:trPr>
        <w:tc>
          <w:tcPr>
            <w:tcW w:w="3090" w:type="dxa"/>
            <w:tcBorders>
              <w:top w:val="single" w:sz="6" w:space="0" w:color="auto"/>
              <w:left w:val="single" w:sz="6" w:space="0" w:color="auto"/>
              <w:bottom w:val="single" w:sz="6" w:space="0" w:color="auto"/>
              <w:right w:val="single" w:sz="6" w:space="0" w:color="auto"/>
            </w:tcBorders>
            <w:shd w:val="clear" w:color="auto" w:fill="auto"/>
          </w:tcPr>
          <w:p w:rsidR="008F4437" w:rsidRPr="00022FB2" w:rsidRDefault="008F4437" w:rsidP="00895BFA">
            <w:pPr>
              <w:pStyle w:val="CERnon-indent"/>
              <w:spacing w:before="40" w:after="40"/>
              <w:rPr>
                <w:rFonts w:cs="Arial"/>
                <w:color w:val="auto"/>
                <w:sz w:val="16"/>
                <w:szCs w:val="16"/>
              </w:rPr>
            </w:pPr>
            <w:r>
              <w:rPr>
                <w:rFonts w:cs="Arial"/>
                <w:color w:val="auto"/>
                <w:sz w:val="16"/>
                <w:szCs w:val="16"/>
              </w:rPr>
              <w:t xml:space="preserve">Settlement </w:t>
            </w:r>
            <w:r w:rsidR="00895BFA">
              <w:rPr>
                <w:rFonts w:cs="Arial"/>
                <w:color w:val="auto"/>
                <w:sz w:val="16"/>
                <w:szCs w:val="16"/>
              </w:rPr>
              <w:t>Statement</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8F4437" w:rsidRPr="00022FB2" w:rsidRDefault="008F4437">
            <w:pPr>
              <w:pStyle w:val="CERnon-indent"/>
              <w:spacing w:before="40" w:after="40"/>
              <w:jc w:val="center"/>
              <w:rPr>
                <w:rFonts w:cs="Arial"/>
                <w:color w:val="auto"/>
                <w:sz w:val="16"/>
                <w:szCs w:val="16"/>
              </w:rPr>
            </w:pPr>
            <w:r>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8F4437" w:rsidRPr="00431CF6" w:rsidRDefault="008F4437">
            <w:pPr>
              <w:pStyle w:val="CERnon-indent"/>
              <w:spacing w:before="40" w:after="40"/>
              <w:rPr>
                <w:rFonts w:cs="Arial"/>
                <w:color w:val="auto"/>
                <w:sz w:val="16"/>
                <w:szCs w:val="16"/>
              </w:rPr>
            </w:pPr>
            <w:r w:rsidRPr="008F4437">
              <w:rPr>
                <w:rFonts w:cs="Arial"/>
                <w:color w:val="auto"/>
                <w:sz w:val="16"/>
                <w:szCs w:val="16"/>
              </w:rPr>
              <w:t>Defined Schedule by the Settlement Calendar (Daily by Business Day)</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8F4437" w:rsidRPr="00022FB2" w:rsidRDefault="00BD7EA9">
            <w:pPr>
              <w:pStyle w:val="CERnon-indent"/>
              <w:spacing w:before="40" w:after="4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8F4437" w:rsidRPr="00022FB2" w:rsidRDefault="008F4437">
            <w:pPr>
              <w:pStyle w:val="CERnon-indent"/>
              <w:spacing w:before="40" w:after="4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8F4437" w:rsidRPr="00022FB2" w:rsidRDefault="008F4437">
            <w:pPr>
              <w:pStyle w:val="CERnon-indent"/>
              <w:spacing w:before="40" w:after="40"/>
              <w:rPr>
                <w:rFonts w:cs="Arial"/>
                <w:color w:val="auto"/>
                <w:sz w:val="16"/>
                <w:szCs w:val="16"/>
              </w:rPr>
            </w:pPr>
            <w:r>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8F4437" w:rsidRPr="00022FB2" w:rsidRDefault="008F4437">
            <w:pPr>
              <w:pStyle w:val="CERnon-indent"/>
              <w:spacing w:before="40" w:after="40"/>
              <w:rPr>
                <w:rFonts w:cs="Arial"/>
                <w:color w:val="auto"/>
                <w:sz w:val="16"/>
                <w:szCs w:val="16"/>
              </w:rPr>
            </w:pPr>
          </w:p>
        </w:tc>
      </w:tr>
      <w:tr w:rsidR="00895BFA" w:rsidRPr="00022FB2" w:rsidTr="000D3032">
        <w:trPr>
          <w:trHeight w:val="531"/>
        </w:trPr>
        <w:tc>
          <w:tcPr>
            <w:tcW w:w="3090" w:type="dxa"/>
            <w:tcBorders>
              <w:top w:val="single" w:sz="6" w:space="0" w:color="auto"/>
              <w:left w:val="single" w:sz="6" w:space="0" w:color="auto"/>
              <w:bottom w:val="single" w:sz="6" w:space="0" w:color="auto"/>
              <w:right w:val="single" w:sz="6" w:space="0" w:color="auto"/>
            </w:tcBorders>
            <w:shd w:val="clear" w:color="auto" w:fill="auto"/>
          </w:tcPr>
          <w:p w:rsidR="00895BFA" w:rsidRDefault="00895BFA" w:rsidP="00431CF6">
            <w:pPr>
              <w:pStyle w:val="CERnon-indent"/>
              <w:spacing w:before="40" w:after="40"/>
              <w:rPr>
                <w:rFonts w:cs="Arial"/>
                <w:color w:val="auto"/>
                <w:sz w:val="16"/>
                <w:szCs w:val="16"/>
              </w:rPr>
            </w:pPr>
            <w:r>
              <w:rPr>
                <w:rFonts w:cs="Arial"/>
                <w:color w:val="auto"/>
                <w:sz w:val="16"/>
                <w:szCs w:val="16"/>
              </w:rPr>
              <w:t>Settlement Report</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895BFA" w:rsidRDefault="00895BFA">
            <w:pPr>
              <w:pStyle w:val="CERnon-indent"/>
              <w:spacing w:before="40" w:after="40"/>
              <w:jc w:val="center"/>
              <w:rPr>
                <w:rFonts w:cs="Arial"/>
                <w:color w:val="auto"/>
                <w:sz w:val="16"/>
                <w:szCs w:val="16"/>
              </w:rPr>
            </w:pPr>
            <w:r>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895BFA" w:rsidRPr="008F4437" w:rsidRDefault="00895BFA">
            <w:pPr>
              <w:pStyle w:val="CERnon-indent"/>
              <w:spacing w:before="40" w:after="40"/>
              <w:rPr>
                <w:rFonts w:cs="Arial"/>
                <w:color w:val="auto"/>
                <w:sz w:val="16"/>
                <w:szCs w:val="16"/>
              </w:rPr>
            </w:pPr>
            <w:r w:rsidRPr="00895BFA">
              <w:rPr>
                <w:rFonts w:cs="Arial"/>
                <w:color w:val="auto"/>
                <w:sz w:val="16"/>
                <w:szCs w:val="16"/>
              </w:rPr>
              <w:t>Defined Schedule by the Settlement Calendar (Daily by Business Day)</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895BFA" w:rsidRPr="00022FB2" w:rsidRDefault="00BD7EA9">
            <w:pPr>
              <w:pStyle w:val="CERnon-indent"/>
              <w:spacing w:before="40" w:after="4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895BFA" w:rsidRDefault="00895BFA">
            <w:pPr>
              <w:pStyle w:val="CERnon-indent"/>
              <w:spacing w:before="40" w:after="4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895BFA" w:rsidRDefault="00895BFA">
            <w:pPr>
              <w:pStyle w:val="CERnon-indent"/>
              <w:spacing w:before="40" w:after="40"/>
              <w:rPr>
                <w:rFonts w:cs="Arial"/>
                <w:color w:val="auto"/>
                <w:sz w:val="16"/>
                <w:szCs w:val="16"/>
              </w:rPr>
            </w:pPr>
            <w:r>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895BFA" w:rsidRPr="00022FB2" w:rsidRDefault="00895BFA">
            <w:pPr>
              <w:pStyle w:val="CERnon-indent"/>
              <w:spacing w:before="40" w:after="40"/>
              <w:rPr>
                <w:rFonts w:cs="Arial"/>
                <w:color w:val="auto"/>
                <w:sz w:val="16"/>
                <w:szCs w:val="16"/>
              </w:rPr>
            </w:pPr>
          </w:p>
        </w:tc>
      </w:tr>
      <w:tr w:rsidR="009F23B4" w:rsidRPr="00022FB2" w:rsidTr="000D3032">
        <w:trPr>
          <w:trHeight w:val="531"/>
        </w:trPr>
        <w:tc>
          <w:tcPr>
            <w:tcW w:w="3090" w:type="dxa"/>
            <w:tcBorders>
              <w:top w:val="single" w:sz="6" w:space="0" w:color="auto"/>
              <w:left w:val="single" w:sz="6" w:space="0" w:color="auto"/>
              <w:bottom w:val="single" w:sz="6" w:space="0" w:color="auto"/>
              <w:right w:val="single" w:sz="6" w:space="0" w:color="auto"/>
            </w:tcBorders>
            <w:shd w:val="clear" w:color="auto" w:fill="auto"/>
          </w:tcPr>
          <w:p w:rsidR="009F23B4" w:rsidRDefault="009F23B4" w:rsidP="00431CF6">
            <w:pPr>
              <w:pStyle w:val="CERnon-indent"/>
              <w:spacing w:before="40" w:after="40"/>
              <w:rPr>
                <w:rFonts w:cs="Arial"/>
                <w:color w:val="auto"/>
                <w:sz w:val="16"/>
                <w:szCs w:val="16"/>
              </w:rPr>
            </w:pPr>
            <w:r>
              <w:rPr>
                <w:rFonts w:cs="Arial"/>
                <w:color w:val="auto"/>
                <w:sz w:val="16"/>
                <w:szCs w:val="16"/>
              </w:rPr>
              <w:t>Settlement Document</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9F23B4" w:rsidRDefault="009F23B4">
            <w:pPr>
              <w:pStyle w:val="CERnon-indent"/>
              <w:spacing w:before="40" w:after="40"/>
              <w:jc w:val="center"/>
              <w:rPr>
                <w:rFonts w:cs="Arial"/>
                <w:color w:val="auto"/>
                <w:sz w:val="16"/>
                <w:szCs w:val="16"/>
              </w:rPr>
            </w:pPr>
            <w:r>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9F23B4" w:rsidRPr="00895BFA" w:rsidRDefault="0070203D">
            <w:pPr>
              <w:pStyle w:val="CERnon-indent"/>
              <w:spacing w:before="40" w:after="40"/>
              <w:rPr>
                <w:rFonts w:cs="Arial"/>
                <w:color w:val="auto"/>
                <w:sz w:val="16"/>
                <w:szCs w:val="16"/>
              </w:rPr>
            </w:pPr>
            <w:r w:rsidRPr="0070203D">
              <w:rPr>
                <w:rFonts w:cs="Arial"/>
                <w:color w:val="auto"/>
                <w:sz w:val="16"/>
                <w:szCs w:val="16"/>
              </w:rPr>
              <w:t>As defined by Settlement Calendar (Weekly, Ad hoc as required)</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9F23B4" w:rsidRPr="00022FB2" w:rsidRDefault="00BD7EA9">
            <w:pPr>
              <w:pStyle w:val="CERnon-indent"/>
              <w:spacing w:before="40" w:after="4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9F23B4" w:rsidRDefault="009F23B4">
            <w:pPr>
              <w:pStyle w:val="CERnon-indent"/>
              <w:spacing w:before="40" w:after="4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9F23B4" w:rsidRDefault="009F23B4">
            <w:pPr>
              <w:pStyle w:val="CERnon-indent"/>
              <w:spacing w:before="40" w:after="40"/>
              <w:rPr>
                <w:rFonts w:cs="Arial"/>
                <w:color w:val="auto"/>
                <w:sz w:val="16"/>
                <w:szCs w:val="16"/>
              </w:rPr>
            </w:pPr>
            <w:r>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9F23B4" w:rsidRPr="00022FB2" w:rsidRDefault="009F23B4">
            <w:pPr>
              <w:pStyle w:val="CERnon-indent"/>
              <w:spacing w:before="40" w:after="40"/>
              <w:rPr>
                <w:rFonts w:cs="Arial"/>
                <w:color w:val="auto"/>
                <w:sz w:val="16"/>
                <w:szCs w:val="16"/>
              </w:rPr>
            </w:pPr>
          </w:p>
        </w:tc>
      </w:tr>
      <w:tr w:rsidR="0070203D" w:rsidRPr="00022FB2" w:rsidTr="000D3032">
        <w:trPr>
          <w:trHeight w:val="531"/>
        </w:trPr>
        <w:tc>
          <w:tcPr>
            <w:tcW w:w="3090" w:type="dxa"/>
            <w:tcBorders>
              <w:top w:val="single" w:sz="6" w:space="0" w:color="auto"/>
              <w:left w:val="single" w:sz="6" w:space="0" w:color="auto"/>
              <w:bottom w:val="single" w:sz="6" w:space="0" w:color="auto"/>
              <w:right w:val="single" w:sz="6" w:space="0" w:color="auto"/>
            </w:tcBorders>
            <w:shd w:val="clear" w:color="auto" w:fill="auto"/>
          </w:tcPr>
          <w:p w:rsidR="0070203D" w:rsidRDefault="0070203D" w:rsidP="00431CF6">
            <w:pPr>
              <w:pStyle w:val="CERnon-indent"/>
              <w:spacing w:before="40" w:after="40"/>
              <w:rPr>
                <w:rFonts w:cs="Arial"/>
                <w:color w:val="auto"/>
                <w:sz w:val="16"/>
                <w:szCs w:val="16"/>
              </w:rPr>
            </w:pPr>
            <w:r>
              <w:rPr>
                <w:rFonts w:cs="Arial"/>
                <w:color w:val="auto"/>
                <w:sz w:val="16"/>
                <w:szCs w:val="16"/>
              </w:rPr>
              <w:t>Collateral Report</w:t>
            </w:r>
          </w:p>
        </w:tc>
        <w:tc>
          <w:tcPr>
            <w:tcW w:w="720" w:type="dxa"/>
            <w:tcBorders>
              <w:top w:val="single" w:sz="6" w:space="0" w:color="auto"/>
              <w:left w:val="single" w:sz="6" w:space="0" w:color="auto"/>
              <w:bottom w:val="single" w:sz="6" w:space="0" w:color="auto"/>
              <w:right w:val="single" w:sz="6" w:space="0" w:color="auto"/>
            </w:tcBorders>
            <w:shd w:val="clear" w:color="auto" w:fill="auto"/>
          </w:tcPr>
          <w:p w:rsidR="0070203D" w:rsidRPr="00BE27E7" w:rsidRDefault="00E53392">
            <w:pPr>
              <w:pStyle w:val="CERnon-indent"/>
              <w:spacing w:before="40" w:after="40"/>
              <w:jc w:val="center"/>
              <w:rPr>
                <w:rFonts w:cs="Arial"/>
                <w:color w:val="auto"/>
                <w:sz w:val="16"/>
                <w:szCs w:val="16"/>
              </w:rPr>
            </w:pPr>
            <w:r w:rsidRPr="00BE27E7">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70203D" w:rsidRPr="00BE27E7" w:rsidRDefault="0070203D">
            <w:pPr>
              <w:pStyle w:val="CERnon-indent"/>
              <w:spacing w:before="40" w:after="40"/>
              <w:rPr>
                <w:rFonts w:cs="Arial"/>
                <w:color w:val="auto"/>
                <w:sz w:val="16"/>
                <w:szCs w:val="16"/>
              </w:rPr>
            </w:pPr>
            <w:r w:rsidRPr="00BE27E7">
              <w:rPr>
                <w:rFonts w:cs="Arial"/>
                <w:color w:val="auto"/>
                <w:sz w:val="16"/>
                <w:szCs w:val="16"/>
              </w:rPr>
              <w:t>Daily, ad hoc as required</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70203D" w:rsidRPr="00022FB2" w:rsidRDefault="00BD7EA9">
            <w:pPr>
              <w:pStyle w:val="CERnon-indent"/>
              <w:spacing w:before="40" w:after="4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70203D" w:rsidRDefault="0070203D">
            <w:pPr>
              <w:pStyle w:val="CERnon-indent"/>
              <w:spacing w:before="40" w:after="4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70203D" w:rsidRDefault="0070203D">
            <w:pPr>
              <w:pStyle w:val="CERnon-indent"/>
              <w:spacing w:before="40" w:after="40"/>
              <w:rPr>
                <w:rFonts w:cs="Arial"/>
                <w:color w:val="auto"/>
                <w:sz w:val="16"/>
                <w:szCs w:val="16"/>
              </w:rPr>
            </w:pPr>
            <w:r>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70203D" w:rsidRPr="00022FB2" w:rsidRDefault="0070203D">
            <w:pPr>
              <w:pStyle w:val="CERnon-indent"/>
              <w:spacing w:before="40" w:after="40"/>
              <w:rPr>
                <w:rFonts w:cs="Arial"/>
                <w:color w:val="auto"/>
                <w:sz w:val="16"/>
                <w:szCs w:val="16"/>
              </w:rPr>
            </w:pPr>
          </w:p>
        </w:tc>
      </w:tr>
      <w:tr w:rsidR="007020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70203D" w:rsidRPr="00022FB2" w:rsidRDefault="0070203D" w:rsidP="002422B7">
            <w:pPr>
              <w:pStyle w:val="CERnon-indent"/>
              <w:spacing w:before="40" w:after="40"/>
              <w:rPr>
                <w:rFonts w:cs="Arial"/>
                <w:color w:val="auto"/>
                <w:sz w:val="16"/>
                <w:szCs w:val="16"/>
              </w:rPr>
            </w:pPr>
            <w:r>
              <w:rPr>
                <w:rFonts w:cs="Arial"/>
                <w:color w:val="auto"/>
                <w:sz w:val="16"/>
                <w:szCs w:val="16"/>
              </w:rPr>
              <w:t xml:space="preserve">Annual </w:t>
            </w:r>
            <w:r w:rsidRPr="00083AA7">
              <w:rPr>
                <w:rFonts w:cs="Arial"/>
                <w:color w:val="auto"/>
                <w:sz w:val="16"/>
                <w:szCs w:val="16"/>
              </w:rPr>
              <w:t>Combined Loss Adjustment</w:t>
            </w:r>
            <w:r>
              <w:rPr>
                <w:rFonts w:cs="Arial"/>
                <w:color w:val="auto"/>
                <w:sz w:val="16"/>
                <w:szCs w:val="16"/>
              </w:rPr>
              <w:t xml:space="preserve"> Factor </w:t>
            </w:r>
          </w:p>
        </w:tc>
        <w:tc>
          <w:tcPr>
            <w:tcW w:w="720" w:type="dxa"/>
            <w:tcBorders>
              <w:top w:val="single" w:sz="6" w:space="0" w:color="auto"/>
              <w:left w:val="single" w:sz="6" w:space="0" w:color="auto"/>
              <w:bottom w:val="single" w:sz="6" w:space="0" w:color="auto"/>
              <w:right w:val="single" w:sz="6" w:space="0" w:color="auto"/>
            </w:tcBorders>
          </w:tcPr>
          <w:p w:rsidR="0070203D" w:rsidRPr="00022FB2" w:rsidRDefault="0070203D" w:rsidP="002E63AF">
            <w:pPr>
              <w:pStyle w:val="Body11"/>
              <w:jc w:val="center"/>
              <w:rPr>
                <w:rFonts w:ascii="Arial" w:hAnsi="Arial" w:cs="Arial"/>
                <w:sz w:val="16"/>
                <w:szCs w:val="16"/>
                <w:lang w:val="en-GB"/>
              </w:rPr>
            </w:pPr>
            <w:r>
              <w:rPr>
                <w:rFonts w:ascii="Arial" w:hAnsi="Arial" w:cs="Arial"/>
                <w:sz w:val="16"/>
                <w:szCs w:val="16"/>
                <w:lang w:val="en-GB"/>
              </w:rPr>
              <w:t>B</w:t>
            </w:r>
          </w:p>
        </w:tc>
        <w:tc>
          <w:tcPr>
            <w:tcW w:w="2520" w:type="dxa"/>
            <w:tcBorders>
              <w:top w:val="single" w:sz="6" w:space="0" w:color="auto"/>
              <w:left w:val="single" w:sz="6" w:space="0" w:color="auto"/>
              <w:bottom w:val="single" w:sz="6" w:space="0" w:color="auto"/>
              <w:right w:val="single" w:sz="6" w:space="0" w:color="auto"/>
            </w:tcBorders>
          </w:tcPr>
          <w:p w:rsidR="0070203D" w:rsidRPr="00022FB2" w:rsidRDefault="0070203D" w:rsidP="003A5ED2">
            <w:pPr>
              <w:pStyle w:val="Body11"/>
              <w:rPr>
                <w:rFonts w:ascii="Arial" w:hAnsi="Arial" w:cs="Arial"/>
                <w:sz w:val="16"/>
                <w:szCs w:val="16"/>
                <w:lang w:val="en-GB"/>
              </w:rPr>
            </w:pPr>
            <w:r w:rsidRPr="008467F7">
              <w:rPr>
                <w:rFonts w:ascii="Arial" w:hAnsi="Arial" w:cs="Arial"/>
                <w:sz w:val="16"/>
                <w:szCs w:val="16"/>
                <w:lang w:val="en-GB"/>
              </w:rPr>
              <w:t>Once every year, in August and ad hoc upon new Unit registration</w:t>
            </w:r>
          </w:p>
        </w:tc>
        <w:tc>
          <w:tcPr>
            <w:tcW w:w="1080" w:type="dxa"/>
            <w:tcBorders>
              <w:top w:val="single" w:sz="6" w:space="0" w:color="auto"/>
              <w:left w:val="single" w:sz="6" w:space="0" w:color="auto"/>
              <w:bottom w:val="single" w:sz="6" w:space="0" w:color="auto"/>
              <w:right w:val="single" w:sz="6" w:space="0" w:color="auto"/>
            </w:tcBorders>
          </w:tcPr>
          <w:p w:rsidR="00BD7EA9" w:rsidRDefault="00BD7EA9" w:rsidP="00365F9C">
            <w:pPr>
              <w:pStyle w:val="Body11"/>
              <w:rPr>
                <w:rFonts w:ascii="Arial" w:hAnsi="Arial" w:cs="Arial"/>
                <w:sz w:val="16"/>
                <w:szCs w:val="16"/>
              </w:rPr>
            </w:pPr>
            <w:r w:rsidRPr="00BD7EA9">
              <w:rPr>
                <w:rFonts w:ascii="Arial" w:hAnsi="Arial" w:cs="Arial"/>
                <w:sz w:val="16"/>
                <w:szCs w:val="16"/>
              </w:rPr>
              <w:t xml:space="preserve">uγ for Generator Units, </w:t>
            </w:r>
          </w:p>
          <w:p w:rsidR="0070203D" w:rsidRPr="00022FB2" w:rsidRDefault="00BD7EA9" w:rsidP="00365F9C">
            <w:pPr>
              <w:pStyle w:val="Body11"/>
              <w:rPr>
                <w:rFonts w:ascii="Arial" w:hAnsi="Arial" w:cs="Arial"/>
                <w:sz w:val="16"/>
                <w:szCs w:val="16"/>
              </w:rPr>
            </w:pPr>
            <w:r w:rsidRPr="00BD7EA9">
              <w:rPr>
                <w:rFonts w:ascii="Arial" w:hAnsi="Arial" w:cs="Arial"/>
                <w:sz w:val="16"/>
                <w:szCs w:val="16"/>
              </w:rPr>
              <w:t>lγ for Interconnector</w:t>
            </w:r>
          </w:p>
        </w:tc>
        <w:tc>
          <w:tcPr>
            <w:tcW w:w="1800" w:type="dxa"/>
            <w:tcBorders>
              <w:top w:val="single" w:sz="6" w:space="0" w:color="auto"/>
              <w:left w:val="single" w:sz="6" w:space="0" w:color="auto"/>
              <w:bottom w:val="single" w:sz="6" w:space="0" w:color="auto"/>
              <w:right w:val="single" w:sz="6" w:space="0" w:color="auto"/>
            </w:tcBorders>
          </w:tcPr>
          <w:p w:rsidR="0070203D" w:rsidRPr="00022FB2" w:rsidRDefault="0070203D" w:rsidP="002E63AF">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70203D" w:rsidRPr="00022FB2" w:rsidRDefault="0070203D">
            <w:pPr>
              <w:pStyle w:val="Body11"/>
              <w:spacing w:before="40" w:after="40"/>
              <w:rPr>
                <w:rFonts w:ascii="Arial" w:hAnsi="Arial" w:cs="Arial"/>
                <w:sz w:val="16"/>
                <w:szCs w:val="16"/>
                <w:lang w:val="en-GB"/>
              </w:rPr>
            </w:pPr>
            <w:r w:rsidRPr="008467F7">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70203D" w:rsidRPr="00022FB2" w:rsidRDefault="0070203D">
            <w:pPr>
              <w:pStyle w:val="Body11"/>
              <w:spacing w:before="40" w:after="40"/>
              <w:rPr>
                <w:rFonts w:ascii="Arial" w:hAnsi="Arial" w:cs="Arial"/>
                <w:sz w:val="16"/>
                <w:szCs w:val="16"/>
              </w:rPr>
            </w:pPr>
          </w:p>
        </w:tc>
      </w:tr>
      <w:tr w:rsidR="007020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70203D" w:rsidRDefault="0070203D">
            <w:pPr>
              <w:pStyle w:val="CERnon-indent"/>
              <w:spacing w:before="40" w:after="40"/>
              <w:rPr>
                <w:rFonts w:cs="Arial"/>
                <w:color w:val="auto"/>
                <w:sz w:val="16"/>
                <w:szCs w:val="16"/>
              </w:rPr>
            </w:pPr>
            <w:r>
              <w:rPr>
                <w:rFonts w:cs="Arial"/>
                <w:color w:val="auto"/>
                <w:sz w:val="16"/>
                <w:szCs w:val="16"/>
              </w:rPr>
              <w:t>Annual Load Forecast</w:t>
            </w:r>
          </w:p>
        </w:tc>
        <w:tc>
          <w:tcPr>
            <w:tcW w:w="720" w:type="dxa"/>
            <w:tcBorders>
              <w:top w:val="single" w:sz="6" w:space="0" w:color="auto"/>
              <w:left w:val="single" w:sz="6" w:space="0" w:color="auto"/>
              <w:bottom w:val="single" w:sz="6" w:space="0" w:color="auto"/>
              <w:right w:val="single" w:sz="6" w:space="0" w:color="auto"/>
            </w:tcBorders>
          </w:tcPr>
          <w:p w:rsidR="0070203D" w:rsidRDefault="0070203D" w:rsidP="002E63AF">
            <w:pPr>
              <w:pStyle w:val="Body11"/>
              <w:jc w:val="center"/>
              <w:rPr>
                <w:rFonts w:ascii="Arial" w:hAnsi="Arial" w:cs="Arial"/>
                <w:sz w:val="16"/>
                <w:szCs w:val="16"/>
                <w:lang w:val="en-GB"/>
              </w:rPr>
            </w:pPr>
            <w:r>
              <w:rPr>
                <w:rFonts w:ascii="Arial" w:hAnsi="Arial" w:cs="Arial"/>
                <w:sz w:val="16"/>
                <w:szCs w:val="16"/>
                <w:lang w:val="en-GB"/>
              </w:rPr>
              <w:t>B</w:t>
            </w:r>
          </w:p>
        </w:tc>
        <w:tc>
          <w:tcPr>
            <w:tcW w:w="2520" w:type="dxa"/>
            <w:tcBorders>
              <w:top w:val="single" w:sz="6" w:space="0" w:color="auto"/>
              <w:left w:val="single" w:sz="6" w:space="0" w:color="auto"/>
              <w:bottom w:val="single" w:sz="6" w:space="0" w:color="auto"/>
              <w:right w:val="single" w:sz="6" w:space="0" w:color="auto"/>
            </w:tcBorders>
          </w:tcPr>
          <w:p w:rsidR="0070203D" w:rsidRPr="008467F7" w:rsidRDefault="0070203D" w:rsidP="003A5ED2">
            <w:pPr>
              <w:pStyle w:val="Body11"/>
              <w:rPr>
                <w:rFonts w:ascii="Arial" w:hAnsi="Arial" w:cs="Arial"/>
                <w:sz w:val="16"/>
                <w:szCs w:val="16"/>
                <w:lang w:val="en-GB"/>
              </w:rPr>
            </w:pPr>
            <w:r w:rsidRPr="002422B7">
              <w:rPr>
                <w:rFonts w:ascii="Arial" w:hAnsi="Arial" w:cs="Arial"/>
                <w:sz w:val="16"/>
                <w:szCs w:val="16"/>
                <w:lang w:val="en-GB"/>
              </w:rPr>
              <w:t>Once every year, in August</w:t>
            </w:r>
          </w:p>
        </w:tc>
        <w:tc>
          <w:tcPr>
            <w:tcW w:w="1080" w:type="dxa"/>
            <w:tcBorders>
              <w:top w:val="single" w:sz="6" w:space="0" w:color="auto"/>
              <w:left w:val="single" w:sz="6" w:space="0" w:color="auto"/>
              <w:bottom w:val="single" w:sz="6" w:space="0" w:color="auto"/>
              <w:right w:val="single" w:sz="6" w:space="0" w:color="auto"/>
            </w:tcBorders>
          </w:tcPr>
          <w:p w:rsidR="0070203D" w:rsidRPr="00022FB2" w:rsidRDefault="00BD7EA9" w:rsidP="00BD7EA9">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70203D" w:rsidRDefault="0070203D" w:rsidP="002E63AF">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70203D" w:rsidRPr="008467F7" w:rsidRDefault="0070203D">
            <w:pPr>
              <w:pStyle w:val="Body11"/>
              <w:spacing w:before="40" w:after="40"/>
              <w:rPr>
                <w:rFonts w:ascii="Arial" w:hAnsi="Arial" w:cs="Arial"/>
                <w:sz w:val="16"/>
                <w:szCs w:val="16"/>
                <w:lang w:val="en-GB"/>
              </w:rPr>
            </w:pPr>
            <w:r w:rsidRPr="008467F7">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70203D" w:rsidRPr="00022FB2" w:rsidRDefault="0070203D">
            <w:pPr>
              <w:pStyle w:val="Body11"/>
              <w:spacing w:before="40" w:after="40"/>
              <w:rPr>
                <w:rFonts w:ascii="Arial" w:hAnsi="Arial" w:cs="Arial"/>
                <w:sz w:val="16"/>
                <w:szCs w:val="16"/>
              </w:rPr>
            </w:pPr>
          </w:p>
        </w:tc>
      </w:tr>
      <w:tr w:rsidR="00107436"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107436" w:rsidRDefault="00107436">
            <w:pPr>
              <w:pStyle w:val="CERnon-indent"/>
              <w:spacing w:before="40" w:after="40"/>
              <w:rPr>
                <w:rFonts w:cs="Arial"/>
                <w:color w:val="auto"/>
                <w:sz w:val="16"/>
                <w:szCs w:val="16"/>
              </w:rPr>
            </w:pPr>
            <w:r>
              <w:rPr>
                <w:rFonts w:cs="Arial"/>
                <w:color w:val="auto"/>
                <w:sz w:val="16"/>
                <w:szCs w:val="16"/>
              </w:rPr>
              <w:t>Settlement Calendar</w:t>
            </w:r>
          </w:p>
        </w:tc>
        <w:tc>
          <w:tcPr>
            <w:tcW w:w="720" w:type="dxa"/>
            <w:tcBorders>
              <w:top w:val="single" w:sz="6" w:space="0" w:color="auto"/>
              <w:left w:val="single" w:sz="6" w:space="0" w:color="auto"/>
              <w:bottom w:val="single" w:sz="6" w:space="0" w:color="auto"/>
              <w:right w:val="single" w:sz="6" w:space="0" w:color="auto"/>
            </w:tcBorders>
          </w:tcPr>
          <w:p w:rsidR="00107436" w:rsidRDefault="00107436" w:rsidP="002E63AF">
            <w:pPr>
              <w:pStyle w:val="Body11"/>
              <w:jc w:val="center"/>
              <w:rPr>
                <w:rFonts w:ascii="Arial" w:hAnsi="Arial" w:cs="Arial"/>
                <w:sz w:val="16"/>
                <w:szCs w:val="16"/>
                <w:lang w:val="en-GB"/>
              </w:rPr>
            </w:pPr>
            <w:r>
              <w:rPr>
                <w:rFonts w:ascii="Arial" w:hAnsi="Arial" w:cs="Arial"/>
                <w:sz w:val="16"/>
                <w:szCs w:val="16"/>
                <w:lang w:val="en-GB"/>
              </w:rPr>
              <w:t>B</w:t>
            </w:r>
          </w:p>
        </w:tc>
        <w:tc>
          <w:tcPr>
            <w:tcW w:w="2520" w:type="dxa"/>
            <w:tcBorders>
              <w:top w:val="single" w:sz="6" w:space="0" w:color="auto"/>
              <w:left w:val="single" w:sz="6" w:space="0" w:color="auto"/>
              <w:bottom w:val="single" w:sz="6" w:space="0" w:color="auto"/>
              <w:right w:val="single" w:sz="6" w:space="0" w:color="auto"/>
            </w:tcBorders>
          </w:tcPr>
          <w:p w:rsidR="00107436" w:rsidRPr="002422B7" w:rsidRDefault="00107436" w:rsidP="003A5ED2">
            <w:pPr>
              <w:pStyle w:val="Body11"/>
              <w:rPr>
                <w:rFonts w:ascii="Arial" w:hAnsi="Arial" w:cs="Arial"/>
                <w:sz w:val="16"/>
                <w:szCs w:val="16"/>
                <w:lang w:val="en-GB"/>
              </w:rPr>
            </w:pPr>
            <w:r w:rsidRPr="00107436">
              <w:rPr>
                <w:rFonts w:ascii="Arial" w:hAnsi="Arial" w:cs="Arial"/>
                <w:sz w:val="16"/>
                <w:szCs w:val="16"/>
                <w:lang w:val="en-GB"/>
              </w:rPr>
              <w:t>Four Months before start of Year</w:t>
            </w:r>
          </w:p>
        </w:tc>
        <w:tc>
          <w:tcPr>
            <w:tcW w:w="1080" w:type="dxa"/>
            <w:tcBorders>
              <w:top w:val="single" w:sz="6" w:space="0" w:color="auto"/>
              <w:left w:val="single" w:sz="6" w:space="0" w:color="auto"/>
              <w:bottom w:val="single" w:sz="6" w:space="0" w:color="auto"/>
              <w:right w:val="single" w:sz="6" w:space="0" w:color="auto"/>
            </w:tcBorders>
          </w:tcPr>
          <w:p w:rsidR="00107436" w:rsidRPr="00022FB2" w:rsidRDefault="00BD7EA9" w:rsidP="00183A6A">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107436" w:rsidRDefault="00107436" w:rsidP="002E63AF">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107436" w:rsidRPr="008467F7" w:rsidRDefault="00107436">
            <w:pPr>
              <w:pStyle w:val="Body11"/>
              <w:spacing w:before="40" w:after="40"/>
              <w:rPr>
                <w:rFonts w:ascii="Arial" w:hAnsi="Arial" w:cs="Arial"/>
                <w:sz w:val="16"/>
                <w:szCs w:val="16"/>
                <w:lang w:val="en-GB"/>
              </w:rPr>
            </w:pPr>
            <w:r w:rsidRPr="008467F7">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107436" w:rsidRPr="00022FB2" w:rsidRDefault="00107436">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sidRPr="00022FB2">
              <w:rPr>
                <w:rFonts w:cs="Arial"/>
                <w:color w:val="auto"/>
                <w:sz w:val="16"/>
                <w:szCs w:val="16"/>
              </w:rPr>
              <w:t xml:space="preserve">Discount for Over Generation </w:t>
            </w:r>
          </w:p>
        </w:tc>
        <w:tc>
          <w:tcPr>
            <w:tcW w:w="720" w:type="dxa"/>
            <w:tcBorders>
              <w:top w:val="single" w:sz="6" w:space="0" w:color="auto"/>
              <w:left w:val="single" w:sz="6" w:space="0" w:color="auto"/>
              <w:bottom w:val="single" w:sz="6" w:space="0" w:color="auto"/>
              <w:right w:val="single" w:sz="6" w:space="0" w:color="auto"/>
            </w:tcBorders>
          </w:tcPr>
          <w:p w:rsidR="0044193D" w:rsidRPr="0044193D" w:rsidRDefault="0044193D" w:rsidP="002E63AF">
            <w:pPr>
              <w:pStyle w:val="Body11"/>
              <w:jc w:val="center"/>
              <w:rPr>
                <w:rFonts w:ascii="Arial" w:hAnsi="Arial" w:cs="Arial"/>
                <w:sz w:val="16"/>
                <w:szCs w:val="16"/>
                <w:lang w:val="en-GB"/>
              </w:rPr>
            </w:pPr>
            <w:r w:rsidRPr="0044193D">
              <w:rPr>
                <w:rFonts w:ascii="Arial" w:hAnsi="Arial" w:cs="Arial"/>
                <w:sz w:val="16"/>
                <w:szCs w:val="16"/>
              </w:rPr>
              <w:t>B</w:t>
            </w:r>
          </w:p>
        </w:tc>
        <w:tc>
          <w:tcPr>
            <w:tcW w:w="2520" w:type="dxa"/>
            <w:tcBorders>
              <w:top w:val="single" w:sz="6" w:space="0" w:color="auto"/>
              <w:left w:val="single" w:sz="6" w:space="0" w:color="auto"/>
              <w:bottom w:val="single" w:sz="6" w:space="0" w:color="auto"/>
              <w:right w:val="single" w:sz="6" w:space="0" w:color="auto"/>
            </w:tcBorders>
          </w:tcPr>
          <w:p w:rsidR="0044193D" w:rsidRPr="0044193D" w:rsidRDefault="0044193D" w:rsidP="003A5ED2">
            <w:pPr>
              <w:pStyle w:val="Body11"/>
              <w:rPr>
                <w:rFonts w:ascii="Arial" w:hAnsi="Arial" w:cs="Arial"/>
                <w:sz w:val="16"/>
                <w:szCs w:val="16"/>
                <w:lang w:val="en-GB"/>
              </w:rPr>
            </w:pPr>
            <w:r w:rsidRPr="0044193D">
              <w:rPr>
                <w:rFonts w:ascii="Arial" w:hAnsi="Arial" w:cs="Arial"/>
                <w:sz w:val="16"/>
                <w:szCs w:val="16"/>
              </w:rPr>
              <w:t>At least two Months before start of Year</w:t>
            </w:r>
          </w:p>
        </w:tc>
        <w:tc>
          <w:tcPr>
            <w:tcW w:w="1080" w:type="dxa"/>
            <w:tcBorders>
              <w:top w:val="single" w:sz="6" w:space="0" w:color="auto"/>
              <w:left w:val="single" w:sz="6" w:space="0" w:color="auto"/>
              <w:bottom w:val="single" w:sz="6" w:space="0" w:color="auto"/>
              <w:right w:val="single" w:sz="6" w:space="0" w:color="auto"/>
            </w:tcBorders>
          </w:tcPr>
          <w:p w:rsidR="0044193D" w:rsidRPr="0044193D" w:rsidRDefault="0044193D" w:rsidP="0044193D">
            <w:pPr>
              <w:pStyle w:val="Body11"/>
              <w:jc w:val="center"/>
              <w:rPr>
                <w:rFonts w:ascii="Arial" w:hAnsi="Arial" w:cs="Arial"/>
                <w:sz w:val="16"/>
                <w:szCs w:val="16"/>
              </w:rPr>
            </w:pPr>
            <w:r w:rsidRPr="0044193D">
              <w:rPr>
                <w:rFonts w:ascii="Arial" w:hAnsi="Arial" w:cs="Arial"/>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44193D" w:rsidRPr="0044193D" w:rsidRDefault="0044193D" w:rsidP="002E63AF">
            <w:pPr>
              <w:pStyle w:val="Body11"/>
              <w:jc w:val="center"/>
              <w:rPr>
                <w:rFonts w:ascii="Arial" w:hAnsi="Arial" w:cs="Arial"/>
                <w:sz w:val="16"/>
                <w:szCs w:val="16"/>
                <w:lang w:val="en-GB"/>
              </w:rPr>
            </w:pPr>
            <w:r w:rsidRPr="0044193D">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FC0170" w:rsidRDefault="0044193D">
            <w:pPr>
              <w:pStyle w:val="Body11"/>
              <w:spacing w:before="40" w:after="40"/>
              <w:rPr>
                <w:rFonts w:ascii="Arial" w:hAnsi="Arial" w:cs="Arial"/>
                <w:sz w:val="16"/>
                <w:szCs w:val="16"/>
                <w:lang w:val="en-GB"/>
              </w:rPr>
            </w:pPr>
            <w:r w:rsidRPr="00FC0170">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A96C71"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sidRPr="00022FB2">
              <w:rPr>
                <w:rFonts w:cs="Arial"/>
                <w:color w:val="auto"/>
                <w:sz w:val="16"/>
                <w:szCs w:val="16"/>
              </w:rPr>
              <w:t xml:space="preserve">Premium for Under Generation </w:t>
            </w:r>
          </w:p>
        </w:tc>
        <w:tc>
          <w:tcPr>
            <w:tcW w:w="720" w:type="dxa"/>
            <w:tcBorders>
              <w:top w:val="single" w:sz="6" w:space="0" w:color="auto"/>
              <w:left w:val="single" w:sz="6" w:space="0" w:color="auto"/>
              <w:bottom w:val="single" w:sz="6" w:space="0" w:color="auto"/>
              <w:right w:val="single" w:sz="6" w:space="0" w:color="auto"/>
            </w:tcBorders>
          </w:tcPr>
          <w:p w:rsidR="0044193D" w:rsidRPr="0044193D" w:rsidRDefault="0044193D" w:rsidP="002E63AF">
            <w:pPr>
              <w:pStyle w:val="Body11"/>
              <w:jc w:val="center"/>
              <w:rPr>
                <w:rFonts w:ascii="Arial" w:hAnsi="Arial" w:cs="Arial"/>
                <w:sz w:val="16"/>
                <w:szCs w:val="16"/>
                <w:lang w:val="en-GB"/>
              </w:rPr>
            </w:pPr>
            <w:r w:rsidRPr="0044193D">
              <w:rPr>
                <w:rFonts w:ascii="Arial" w:hAnsi="Arial" w:cs="Arial"/>
                <w:sz w:val="16"/>
                <w:szCs w:val="16"/>
              </w:rPr>
              <w:t>B</w:t>
            </w:r>
          </w:p>
        </w:tc>
        <w:tc>
          <w:tcPr>
            <w:tcW w:w="2520" w:type="dxa"/>
            <w:tcBorders>
              <w:top w:val="single" w:sz="6" w:space="0" w:color="auto"/>
              <w:left w:val="single" w:sz="6" w:space="0" w:color="auto"/>
              <w:bottom w:val="single" w:sz="6" w:space="0" w:color="auto"/>
              <w:right w:val="single" w:sz="6" w:space="0" w:color="auto"/>
            </w:tcBorders>
          </w:tcPr>
          <w:p w:rsidR="0044193D" w:rsidRPr="0044193D" w:rsidRDefault="0044193D" w:rsidP="003A5ED2">
            <w:pPr>
              <w:pStyle w:val="Body11"/>
              <w:rPr>
                <w:rFonts w:ascii="Arial" w:hAnsi="Arial" w:cs="Arial"/>
                <w:sz w:val="16"/>
                <w:szCs w:val="16"/>
                <w:lang w:val="en-GB"/>
              </w:rPr>
            </w:pPr>
            <w:r w:rsidRPr="0044193D">
              <w:rPr>
                <w:rFonts w:ascii="Arial" w:hAnsi="Arial" w:cs="Arial"/>
                <w:sz w:val="16"/>
                <w:szCs w:val="16"/>
              </w:rPr>
              <w:t>At least two Months before start of Year</w:t>
            </w:r>
          </w:p>
        </w:tc>
        <w:tc>
          <w:tcPr>
            <w:tcW w:w="1080" w:type="dxa"/>
            <w:tcBorders>
              <w:top w:val="single" w:sz="6" w:space="0" w:color="auto"/>
              <w:left w:val="single" w:sz="6" w:space="0" w:color="auto"/>
              <w:bottom w:val="single" w:sz="6" w:space="0" w:color="auto"/>
              <w:right w:val="single" w:sz="6" w:space="0" w:color="auto"/>
            </w:tcBorders>
          </w:tcPr>
          <w:p w:rsidR="0044193D" w:rsidRPr="0044193D" w:rsidRDefault="0044193D" w:rsidP="0044193D">
            <w:pPr>
              <w:pStyle w:val="Body11"/>
              <w:jc w:val="center"/>
              <w:rPr>
                <w:rFonts w:ascii="Arial" w:hAnsi="Arial" w:cs="Arial"/>
                <w:sz w:val="16"/>
                <w:szCs w:val="16"/>
              </w:rPr>
            </w:pPr>
            <w:r w:rsidRPr="0044193D">
              <w:rPr>
                <w:rFonts w:ascii="Arial" w:hAnsi="Arial" w:cs="Arial"/>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44193D" w:rsidRPr="00FC0170" w:rsidRDefault="0044193D" w:rsidP="002E63AF">
            <w:pPr>
              <w:pStyle w:val="Body11"/>
              <w:jc w:val="center"/>
              <w:rPr>
                <w:rFonts w:ascii="Arial" w:hAnsi="Arial" w:cs="Arial"/>
                <w:sz w:val="16"/>
                <w:szCs w:val="16"/>
                <w:lang w:val="en-GB"/>
              </w:rPr>
            </w:pPr>
            <w:r w:rsidRPr="0044193D">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E640C5" w:rsidRDefault="0044193D">
            <w:pPr>
              <w:pStyle w:val="Body11"/>
              <w:spacing w:before="40" w:after="40"/>
              <w:rPr>
                <w:rFonts w:ascii="Arial" w:hAnsi="Arial" w:cs="Arial"/>
                <w:sz w:val="16"/>
                <w:szCs w:val="16"/>
                <w:lang w:val="en-GB"/>
              </w:rPr>
            </w:pPr>
            <w:r w:rsidRPr="00A96C71">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44193D"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t>Monthly Load Forecast and Assumptions</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C</w:t>
            </w:r>
          </w:p>
        </w:tc>
        <w:tc>
          <w:tcPr>
            <w:tcW w:w="2520" w:type="dxa"/>
            <w:tcBorders>
              <w:top w:val="single" w:sz="6" w:space="0" w:color="auto"/>
              <w:left w:val="single" w:sz="6" w:space="0" w:color="auto"/>
              <w:bottom w:val="single" w:sz="6" w:space="0" w:color="auto"/>
              <w:right w:val="single" w:sz="6" w:space="0" w:color="auto"/>
            </w:tcBorders>
          </w:tcPr>
          <w:p w:rsidR="0044193D" w:rsidRPr="002422B7" w:rsidRDefault="0044193D" w:rsidP="003A5ED2">
            <w:pPr>
              <w:pStyle w:val="Body11"/>
              <w:rPr>
                <w:rFonts w:ascii="Arial" w:hAnsi="Arial" w:cs="Arial"/>
                <w:sz w:val="16"/>
                <w:szCs w:val="16"/>
                <w:lang w:val="en-GB"/>
              </w:rPr>
            </w:pPr>
            <w:r w:rsidRPr="00E2488F">
              <w:rPr>
                <w:rFonts w:ascii="Arial" w:hAnsi="Arial" w:cs="Arial"/>
                <w:sz w:val="16"/>
                <w:szCs w:val="16"/>
                <w:lang w:val="en-GB"/>
              </w:rPr>
              <w:t>Once every Month</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8467F7" w:rsidRDefault="0044193D">
            <w:pPr>
              <w:pStyle w:val="Body11"/>
              <w:spacing w:before="40" w:after="40"/>
              <w:rPr>
                <w:rFonts w:ascii="Arial" w:hAnsi="Arial" w:cs="Arial"/>
                <w:sz w:val="16"/>
                <w:szCs w:val="16"/>
                <w:lang w:val="en-GB"/>
              </w:rPr>
            </w:pPr>
            <w:r w:rsidRPr="008467F7">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t xml:space="preserve">Registered Capacity </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C</w:t>
            </w:r>
          </w:p>
        </w:tc>
        <w:tc>
          <w:tcPr>
            <w:tcW w:w="2520" w:type="dxa"/>
            <w:tcBorders>
              <w:top w:val="single" w:sz="6" w:space="0" w:color="auto"/>
              <w:left w:val="single" w:sz="6" w:space="0" w:color="auto"/>
              <w:bottom w:val="single" w:sz="6" w:space="0" w:color="auto"/>
              <w:right w:val="single" w:sz="6" w:space="0" w:color="auto"/>
            </w:tcBorders>
          </w:tcPr>
          <w:p w:rsidR="0044193D" w:rsidRPr="00E2488F" w:rsidRDefault="0044193D" w:rsidP="003A5ED2">
            <w:pPr>
              <w:pStyle w:val="Body11"/>
              <w:rPr>
                <w:rFonts w:ascii="Arial" w:hAnsi="Arial" w:cs="Arial"/>
                <w:sz w:val="16"/>
                <w:szCs w:val="16"/>
                <w:lang w:val="en-GB"/>
              </w:rPr>
            </w:pPr>
            <w:r w:rsidRPr="00E2488F">
              <w:rPr>
                <w:rFonts w:ascii="Arial" w:hAnsi="Arial" w:cs="Arial"/>
                <w:sz w:val="16"/>
                <w:szCs w:val="16"/>
                <w:lang w:val="en-GB"/>
              </w:rPr>
              <w:t>Once every Month</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sidRPr="00BD7EA9">
              <w:rPr>
                <w:rFonts w:ascii="Arial" w:hAnsi="Arial" w:cs="Arial"/>
                <w:sz w:val="16"/>
                <w:szCs w:val="16"/>
              </w:rPr>
              <w:t>u</w:t>
            </w:r>
          </w:p>
        </w:tc>
        <w:tc>
          <w:tcPr>
            <w:tcW w:w="180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8467F7" w:rsidRDefault="0044193D">
            <w:pPr>
              <w:pStyle w:val="Body11"/>
              <w:spacing w:before="40" w:after="40"/>
              <w:rPr>
                <w:rFonts w:ascii="Arial" w:hAnsi="Arial" w:cs="Arial"/>
                <w:sz w:val="16"/>
                <w:szCs w:val="16"/>
                <w:lang w:val="en-GB"/>
              </w:rPr>
            </w:pPr>
            <w:r w:rsidRPr="008467F7">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lastRenderedPageBreak/>
              <w:t>Unit Under Test</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Pr="00E2488F" w:rsidRDefault="0044193D" w:rsidP="003669AB">
            <w:pPr>
              <w:pStyle w:val="Body11"/>
              <w:rPr>
                <w:rFonts w:ascii="Arial" w:hAnsi="Arial" w:cs="Arial"/>
                <w:sz w:val="16"/>
                <w:szCs w:val="16"/>
                <w:lang w:val="en-GB"/>
              </w:rPr>
            </w:pPr>
            <w:r w:rsidRPr="003669AB">
              <w:rPr>
                <w:rFonts w:ascii="Arial" w:hAnsi="Arial" w:cs="Arial"/>
                <w:sz w:val="16"/>
                <w:szCs w:val="16"/>
                <w:lang w:val="en-GB"/>
              </w:rPr>
              <w:t>By 17:00</w:t>
            </w:r>
            <w:r>
              <w:rPr>
                <w:rFonts w:ascii="Arial" w:hAnsi="Arial" w:cs="Arial"/>
                <w:sz w:val="16"/>
                <w:szCs w:val="16"/>
                <w:lang w:val="en-GB"/>
              </w:rPr>
              <w:t xml:space="preserve"> </w:t>
            </w:r>
            <w:r w:rsidRPr="003669AB">
              <w:rPr>
                <w:rFonts w:ascii="Arial" w:hAnsi="Arial" w:cs="Arial"/>
                <w:sz w:val="16"/>
                <w:szCs w:val="16"/>
                <w:lang w:val="en-GB"/>
              </w:rPr>
              <w:t>on the day prior to the Trading Day, plus as updated</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8467F7" w:rsidRDefault="0044193D">
            <w:pPr>
              <w:pStyle w:val="Body11"/>
              <w:spacing w:before="40" w:after="40"/>
              <w:rPr>
                <w:rFonts w:ascii="Arial" w:hAnsi="Arial" w:cs="Arial"/>
                <w:sz w:val="16"/>
                <w:szCs w:val="16"/>
                <w:lang w:val="en-GB"/>
              </w:rPr>
            </w:pPr>
            <w:r w:rsidRPr="008467F7">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Pr="00022FB2" w:rsidRDefault="0044193D">
            <w:pPr>
              <w:pStyle w:val="CERnon-indent"/>
              <w:spacing w:before="40" w:after="40"/>
              <w:rPr>
                <w:rFonts w:cs="Arial"/>
                <w:color w:val="auto"/>
                <w:sz w:val="16"/>
                <w:szCs w:val="16"/>
              </w:rPr>
            </w:pPr>
            <w:r w:rsidRPr="00022FB2">
              <w:rPr>
                <w:rFonts w:cs="Arial"/>
                <w:color w:val="auto"/>
                <w:sz w:val="16"/>
                <w:szCs w:val="16"/>
              </w:rPr>
              <w:t>Daily Load Forecast Summary</w:t>
            </w:r>
          </w:p>
        </w:tc>
        <w:tc>
          <w:tcPr>
            <w:tcW w:w="72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rPr>
            </w:pPr>
            <w:r w:rsidRPr="00022FB2">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Pr="00022FB2" w:rsidRDefault="0044193D" w:rsidP="003A5ED2">
            <w:pPr>
              <w:pStyle w:val="Body11"/>
              <w:rPr>
                <w:rFonts w:ascii="Arial" w:hAnsi="Arial" w:cs="Arial"/>
                <w:sz w:val="16"/>
                <w:szCs w:val="16"/>
              </w:rPr>
            </w:pPr>
            <w:r w:rsidRPr="00B74C7B">
              <w:rPr>
                <w:rFonts w:ascii="Arial" w:hAnsi="Arial" w:cs="Arial"/>
                <w:sz w:val="16"/>
                <w:szCs w:val="16"/>
                <w:lang w:val="en-GB"/>
              </w:rPr>
              <w:t>Following receipt of each Four Day Load Forecast</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Pr="00022FB2" w:rsidRDefault="0044193D">
            <w:pPr>
              <w:pStyle w:val="CERnon-indent"/>
              <w:spacing w:before="40" w:after="40"/>
              <w:rPr>
                <w:rFonts w:cs="Arial"/>
                <w:color w:val="auto"/>
                <w:sz w:val="16"/>
                <w:szCs w:val="16"/>
              </w:rPr>
            </w:pPr>
            <w:r>
              <w:rPr>
                <w:rFonts w:cs="Arial"/>
                <w:color w:val="auto"/>
                <w:sz w:val="16"/>
                <w:szCs w:val="16"/>
              </w:rPr>
              <w:t>Four Day Rolling Wind</w:t>
            </w:r>
            <w:ins w:id="113" w:author="Author">
              <w:r w:rsidR="00434801">
                <w:rPr>
                  <w:rFonts w:cs="Arial"/>
                  <w:color w:val="auto"/>
                  <w:sz w:val="16"/>
                  <w:szCs w:val="16"/>
                </w:rPr>
                <w:t xml:space="preserve"> and Solar</w:t>
              </w:r>
            </w:ins>
            <w:r>
              <w:rPr>
                <w:rFonts w:cs="Arial"/>
                <w:color w:val="auto"/>
                <w:sz w:val="16"/>
                <w:szCs w:val="16"/>
              </w:rPr>
              <w:t xml:space="preserve"> Unit Forecast</w:t>
            </w:r>
          </w:p>
        </w:tc>
        <w:tc>
          <w:tcPr>
            <w:tcW w:w="72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Pr="00B74C7B" w:rsidRDefault="0044193D" w:rsidP="003A5ED2">
            <w:pPr>
              <w:pStyle w:val="Body11"/>
              <w:rPr>
                <w:rFonts w:ascii="Arial" w:hAnsi="Arial" w:cs="Arial"/>
                <w:sz w:val="16"/>
                <w:szCs w:val="16"/>
                <w:lang w:val="en-GB"/>
              </w:rPr>
            </w:pPr>
            <w:r w:rsidRPr="00525C57">
              <w:rPr>
                <w:rFonts w:ascii="Arial" w:hAnsi="Arial" w:cs="Arial"/>
                <w:sz w:val="16"/>
                <w:szCs w:val="16"/>
                <w:lang w:val="en-GB"/>
              </w:rPr>
              <w:t>Four times per day, following receipt of each Wind</w:t>
            </w:r>
            <w:ins w:id="114" w:author="Author">
              <w:r w:rsidR="00434801">
                <w:rPr>
                  <w:rFonts w:ascii="Arial" w:hAnsi="Arial" w:cs="Arial"/>
                  <w:sz w:val="16"/>
                  <w:szCs w:val="16"/>
                  <w:lang w:val="en-GB"/>
                </w:rPr>
                <w:t xml:space="preserve"> and Solar</w:t>
              </w:r>
            </w:ins>
            <w:r w:rsidRPr="00525C57">
              <w:rPr>
                <w:rFonts w:ascii="Arial" w:hAnsi="Arial" w:cs="Arial"/>
                <w:sz w:val="16"/>
                <w:szCs w:val="16"/>
                <w:lang w:val="en-GB"/>
              </w:rPr>
              <w:t xml:space="preserve"> Unit Forecast</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Pr="00022FB2" w:rsidRDefault="0044193D">
            <w:pPr>
              <w:pStyle w:val="CERnon-indent"/>
              <w:spacing w:before="40" w:after="40"/>
              <w:rPr>
                <w:rFonts w:cs="Arial"/>
                <w:color w:val="auto"/>
                <w:sz w:val="16"/>
                <w:szCs w:val="16"/>
              </w:rPr>
            </w:pPr>
            <w:r>
              <w:rPr>
                <w:rFonts w:cs="Arial"/>
                <w:color w:val="auto"/>
                <w:sz w:val="16"/>
                <w:szCs w:val="16"/>
              </w:rPr>
              <w:t>Four Day Aggregated Rolling Wind</w:t>
            </w:r>
            <w:ins w:id="115" w:author="Author">
              <w:r w:rsidR="00434801">
                <w:rPr>
                  <w:rFonts w:cs="Arial"/>
                  <w:color w:val="auto"/>
                  <w:sz w:val="16"/>
                  <w:szCs w:val="16"/>
                </w:rPr>
                <w:t xml:space="preserve"> and Solar</w:t>
              </w:r>
            </w:ins>
            <w:r>
              <w:rPr>
                <w:rFonts w:cs="Arial"/>
                <w:color w:val="auto"/>
                <w:sz w:val="16"/>
                <w:szCs w:val="16"/>
              </w:rPr>
              <w:t xml:space="preserve"> Unit Forecast</w:t>
            </w:r>
          </w:p>
        </w:tc>
        <w:tc>
          <w:tcPr>
            <w:tcW w:w="72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Pr="00B74C7B" w:rsidRDefault="0044193D" w:rsidP="003A5ED2">
            <w:pPr>
              <w:pStyle w:val="Body11"/>
              <w:rPr>
                <w:rFonts w:ascii="Arial" w:hAnsi="Arial" w:cs="Arial"/>
                <w:sz w:val="16"/>
                <w:szCs w:val="16"/>
                <w:lang w:val="en-GB"/>
              </w:rPr>
            </w:pPr>
            <w:r w:rsidRPr="00525C57">
              <w:rPr>
                <w:rFonts w:ascii="Arial" w:hAnsi="Arial" w:cs="Arial"/>
                <w:sz w:val="16"/>
                <w:szCs w:val="16"/>
                <w:lang w:val="en-GB"/>
              </w:rPr>
              <w:t>Four times per day</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Del="008E1B3D" w:rsidTr="00690238">
        <w:trPr>
          <w:trHeight w:val="434"/>
          <w:del w:id="116" w:author="Author"/>
        </w:trPr>
        <w:tc>
          <w:tcPr>
            <w:tcW w:w="3090" w:type="dxa"/>
            <w:tcBorders>
              <w:top w:val="single" w:sz="6" w:space="0" w:color="auto"/>
              <w:left w:val="single" w:sz="6" w:space="0" w:color="auto"/>
              <w:bottom w:val="single" w:sz="6" w:space="0" w:color="auto"/>
              <w:right w:val="single" w:sz="6" w:space="0" w:color="auto"/>
            </w:tcBorders>
          </w:tcPr>
          <w:p w:rsidR="0044193D" w:rsidDel="008E1B3D" w:rsidRDefault="0044193D">
            <w:pPr>
              <w:pStyle w:val="CERnon-indent"/>
              <w:spacing w:before="40" w:after="40"/>
              <w:rPr>
                <w:del w:id="117" w:author="Author"/>
                <w:rFonts w:cs="Arial"/>
                <w:color w:val="auto"/>
                <w:sz w:val="16"/>
                <w:szCs w:val="16"/>
              </w:rPr>
            </w:pPr>
            <w:del w:id="118" w:author="Author">
              <w:r w:rsidDel="008E1B3D">
                <w:rPr>
                  <w:rFonts w:cs="Arial"/>
                  <w:color w:val="auto"/>
                  <w:sz w:val="16"/>
                  <w:szCs w:val="16"/>
                </w:rPr>
                <w:delText>Outage Adjusted Wind Unit Forecast Report</w:delText>
              </w:r>
            </w:del>
          </w:p>
        </w:tc>
        <w:tc>
          <w:tcPr>
            <w:tcW w:w="720" w:type="dxa"/>
            <w:tcBorders>
              <w:top w:val="single" w:sz="6" w:space="0" w:color="auto"/>
              <w:left w:val="single" w:sz="6" w:space="0" w:color="auto"/>
              <w:bottom w:val="single" w:sz="6" w:space="0" w:color="auto"/>
              <w:right w:val="single" w:sz="6" w:space="0" w:color="auto"/>
            </w:tcBorders>
          </w:tcPr>
          <w:p w:rsidR="0044193D" w:rsidDel="008E1B3D" w:rsidRDefault="0044193D" w:rsidP="002E63AF">
            <w:pPr>
              <w:pStyle w:val="Body11"/>
              <w:jc w:val="center"/>
              <w:rPr>
                <w:del w:id="119" w:author="Author"/>
                <w:rFonts w:ascii="Arial" w:hAnsi="Arial" w:cs="Arial"/>
                <w:sz w:val="16"/>
                <w:szCs w:val="16"/>
                <w:lang w:val="en-GB"/>
              </w:rPr>
            </w:pPr>
            <w:del w:id="120" w:author="Author">
              <w:r w:rsidDel="008E1B3D">
                <w:rPr>
                  <w:rFonts w:ascii="Arial" w:hAnsi="Arial" w:cs="Arial"/>
                  <w:sz w:val="16"/>
                  <w:szCs w:val="16"/>
                  <w:lang w:val="en-GB"/>
                </w:rPr>
                <w:delText>D</w:delText>
              </w:r>
            </w:del>
          </w:p>
        </w:tc>
        <w:tc>
          <w:tcPr>
            <w:tcW w:w="2520" w:type="dxa"/>
            <w:tcBorders>
              <w:top w:val="single" w:sz="6" w:space="0" w:color="auto"/>
              <w:left w:val="single" w:sz="6" w:space="0" w:color="auto"/>
              <w:bottom w:val="single" w:sz="6" w:space="0" w:color="auto"/>
              <w:right w:val="single" w:sz="6" w:space="0" w:color="auto"/>
            </w:tcBorders>
          </w:tcPr>
          <w:p w:rsidR="0044193D" w:rsidRPr="00525C57" w:rsidDel="008E1B3D" w:rsidRDefault="0044193D" w:rsidP="003A5ED2">
            <w:pPr>
              <w:pStyle w:val="Body11"/>
              <w:rPr>
                <w:del w:id="121" w:author="Author"/>
                <w:rFonts w:ascii="Arial" w:hAnsi="Arial" w:cs="Arial"/>
                <w:sz w:val="16"/>
                <w:szCs w:val="16"/>
                <w:lang w:val="en-GB"/>
              </w:rPr>
            </w:pPr>
            <w:del w:id="122" w:author="Author">
              <w:r w:rsidRPr="00525C57" w:rsidDel="008E1B3D">
                <w:rPr>
                  <w:rFonts w:ascii="Arial" w:hAnsi="Arial" w:cs="Arial"/>
                  <w:sz w:val="16"/>
                  <w:szCs w:val="16"/>
                  <w:lang w:val="en-GB"/>
                </w:rPr>
                <w:delText>Four times per day, following receipt of each Wind Unit Forecast</w:delText>
              </w:r>
            </w:del>
          </w:p>
        </w:tc>
        <w:tc>
          <w:tcPr>
            <w:tcW w:w="1080" w:type="dxa"/>
            <w:tcBorders>
              <w:top w:val="single" w:sz="6" w:space="0" w:color="auto"/>
              <w:left w:val="single" w:sz="6" w:space="0" w:color="auto"/>
              <w:bottom w:val="single" w:sz="6" w:space="0" w:color="auto"/>
              <w:right w:val="single" w:sz="6" w:space="0" w:color="auto"/>
            </w:tcBorders>
          </w:tcPr>
          <w:p w:rsidR="0044193D" w:rsidRPr="00022FB2" w:rsidDel="008E1B3D" w:rsidRDefault="00BD7EA9" w:rsidP="00734B93">
            <w:pPr>
              <w:pStyle w:val="Body11"/>
              <w:jc w:val="center"/>
              <w:rPr>
                <w:del w:id="123" w:author="Author"/>
                <w:rFonts w:ascii="Arial" w:hAnsi="Arial" w:cs="Arial"/>
                <w:sz w:val="16"/>
                <w:szCs w:val="16"/>
              </w:rPr>
            </w:pPr>
            <w:del w:id="124" w:author="Author">
              <w:r w:rsidDel="008E1B3D">
                <w:rPr>
                  <w:rFonts w:ascii="Arial" w:hAnsi="Arial" w:cs="Arial"/>
                  <w:sz w:val="16"/>
                  <w:szCs w:val="16"/>
                </w:rPr>
                <w:delText>-</w:delText>
              </w:r>
            </w:del>
          </w:p>
        </w:tc>
        <w:tc>
          <w:tcPr>
            <w:tcW w:w="1800" w:type="dxa"/>
            <w:tcBorders>
              <w:top w:val="single" w:sz="6" w:space="0" w:color="auto"/>
              <w:left w:val="single" w:sz="6" w:space="0" w:color="auto"/>
              <w:bottom w:val="single" w:sz="6" w:space="0" w:color="auto"/>
              <w:right w:val="single" w:sz="6" w:space="0" w:color="auto"/>
            </w:tcBorders>
          </w:tcPr>
          <w:p w:rsidR="0044193D" w:rsidRPr="00022FB2" w:rsidDel="008E1B3D" w:rsidRDefault="0044193D" w:rsidP="002E63AF">
            <w:pPr>
              <w:pStyle w:val="Body11"/>
              <w:jc w:val="center"/>
              <w:rPr>
                <w:del w:id="125" w:author="Author"/>
                <w:rFonts w:ascii="Arial" w:hAnsi="Arial" w:cs="Arial"/>
                <w:sz w:val="16"/>
                <w:szCs w:val="16"/>
                <w:lang w:val="en-GB"/>
              </w:rPr>
            </w:pPr>
            <w:del w:id="126" w:author="Author">
              <w:r w:rsidRPr="00022FB2" w:rsidDel="008E1B3D">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44193D" w:rsidRPr="00022FB2" w:rsidDel="008E1B3D" w:rsidRDefault="0044193D">
            <w:pPr>
              <w:pStyle w:val="Body11"/>
              <w:spacing w:before="40" w:after="40"/>
              <w:rPr>
                <w:del w:id="127" w:author="Author"/>
                <w:rFonts w:ascii="Arial" w:hAnsi="Arial" w:cs="Arial"/>
                <w:sz w:val="16"/>
                <w:szCs w:val="16"/>
                <w:lang w:val="en-GB"/>
              </w:rPr>
            </w:pPr>
            <w:del w:id="128" w:author="Author">
              <w:r w:rsidRPr="00022FB2" w:rsidDel="008E1B3D">
                <w:rPr>
                  <w:rFonts w:ascii="Arial" w:hAnsi="Arial" w:cs="Arial"/>
                  <w:sz w:val="16"/>
                  <w:szCs w:val="16"/>
                  <w:lang w:val="en-GB"/>
                </w:rPr>
                <w:delText>Member Public</w:delText>
              </w:r>
            </w:del>
          </w:p>
        </w:tc>
        <w:tc>
          <w:tcPr>
            <w:tcW w:w="1620" w:type="dxa"/>
            <w:tcBorders>
              <w:top w:val="single" w:sz="6" w:space="0" w:color="auto"/>
              <w:left w:val="single" w:sz="6" w:space="0" w:color="auto"/>
              <w:bottom w:val="single" w:sz="6" w:space="0" w:color="auto"/>
              <w:right w:val="single" w:sz="6" w:space="0" w:color="auto"/>
            </w:tcBorders>
          </w:tcPr>
          <w:p w:rsidR="0044193D" w:rsidRPr="00022FB2" w:rsidDel="008E1B3D" w:rsidRDefault="0044193D">
            <w:pPr>
              <w:pStyle w:val="Body11"/>
              <w:spacing w:before="40" w:after="40"/>
              <w:rPr>
                <w:del w:id="129" w:author="Author"/>
                <w:rFonts w:ascii="Arial" w:hAnsi="Arial" w:cs="Arial"/>
                <w:sz w:val="16"/>
                <w:szCs w:val="16"/>
              </w:rPr>
            </w:pPr>
          </w:p>
        </w:tc>
      </w:tr>
      <w:tr w:rsidR="0044193D" w:rsidRPr="00022FB2" w:rsidDel="008E1B3D" w:rsidTr="00690238">
        <w:trPr>
          <w:trHeight w:val="434"/>
          <w:del w:id="130" w:author="Author"/>
        </w:trPr>
        <w:tc>
          <w:tcPr>
            <w:tcW w:w="3090" w:type="dxa"/>
            <w:tcBorders>
              <w:top w:val="single" w:sz="6" w:space="0" w:color="auto"/>
              <w:left w:val="single" w:sz="6" w:space="0" w:color="auto"/>
              <w:bottom w:val="single" w:sz="6" w:space="0" w:color="auto"/>
              <w:right w:val="single" w:sz="6" w:space="0" w:color="auto"/>
            </w:tcBorders>
          </w:tcPr>
          <w:p w:rsidR="0044193D" w:rsidDel="008E1B3D" w:rsidRDefault="0044193D" w:rsidP="00B80A43">
            <w:pPr>
              <w:pStyle w:val="CERnon-indent"/>
              <w:spacing w:before="40" w:after="40"/>
              <w:rPr>
                <w:del w:id="131" w:author="Author"/>
                <w:rFonts w:cs="Arial"/>
                <w:color w:val="auto"/>
                <w:sz w:val="16"/>
                <w:szCs w:val="16"/>
              </w:rPr>
            </w:pPr>
            <w:del w:id="132" w:author="Author">
              <w:r w:rsidDel="008E1B3D">
                <w:rPr>
                  <w:rFonts w:cs="Arial"/>
                  <w:color w:val="auto"/>
                  <w:sz w:val="16"/>
                  <w:szCs w:val="16"/>
                </w:rPr>
                <w:delText>Outage Adjusted Solar Unit Forecast Report</w:delText>
              </w:r>
            </w:del>
          </w:p>
        </w:tc>
        <w:tc>
          <w:tcPr>
            <w:tcW w:w="720" w:type="dxa"/>
            <w:tcBorders>
              <w:top w:val="single" w:sz="6" w:space="0" w:color="auto"/>
              <w:left w:val="single" w:sz="6" w:space="0" w:color="auto"/>
              <w:bottom w:val="single" w:sz="6" w:space="0" w:color="auto"/>
              <w:right w:val="single" w:sz="6" w:space="0" w:color="auto"/>
            </w:tcBorders>
          </w:tcPr>
          <w:p w:rsidR="0044193D" w:rsidDel="008E1B3D" w:rsidRDefault="0044193D" w:rsidP="002E63AF">
            <w:pPr>
              <w:pStyle w:val="Body11"/>
              <w:jc w:val="center"/>
              <w:rPr>
                <w:del w:id="133" w:author="Author"/>
                <w:rFonts w:ascii="Arial" w:hAnsi="Arial" w:cs="Arial"/>
                <w:sz w:val="16"/>
                <w:szCs w:val="16"/>
                <w:lang w:val="en-GB"/>
              </w:rPr>
            </w:pPr>
            <w:del w:id="134" w:author="Author">
              <w:r w:rsidDel="008E1B3D">
                <w:rPr>
                  <w:rFonts w:ascii="Arial" w:hAnsi="Arial" w:cs="Arial"/>
                  <w:sz w:val="16"/>
                  <w:szCs w:val="16"/>
                  <w:lang w:val="en-GB"/>
                </w:rPr>
                <w:delText>D</w:delText>
              </w:r>
            </w:del>
          </w:p>
        </w:tc>
        <w:tc>
          <w:tcPr>
            <w:tcW w:w="2520" w:type="dxa"/>
            <w:tcBorders>
              <w:top w:val="single" w:sz="6" w:space="0" w:color="auto"/>
              <w:left w:val="single" w:sz="6" w:space="0" w:color="auto"/>
              <w:bottom w:val="single" w:sz="6" w:space="0" w:color="auto"/>
              <w:right w:val="single" w:sz="6" w:space="0" w:color="auto"/>
            </w:tcBorders>
          </w:tcPr>
          <w:p w:rsidR="0044193D" w:rsidRPr="00525C57" w:rsidDel="008E1B3D" w:rsidRDefault="0044193D" w:rsidP="00B80A43">
            <w:pPr>
              <w:pStyle w:val="Body11"/>
              <w:rPr>
                <w:del w:id="135" w:author="Author"/>
                <w:rFonts w:ascii="Arial" w:hAnsi="Arial" w:cs="Arial"/>
                <w:sz w:val="16"/>
                <w:szCs w:val="16"/>
                <w:lang w:val="en-GB"/>
              </w:rPr>
            </w:pPr>
            <w:del w:id="136" w:author="Author">
              <w:r w:rsidRPr="00525C57" w:rsidDel="008E1B3D">
                <w:rPr>
                  <w:rFonts w:ascii="Arial" w:hAnsi="Arial" w:cs="Arial"/>
                  <w:sz w:val="16"/>
                  <w:szCs w:val="16"/>
                  <w:lang w:val="en-GB"/>
                </w:rPr>
                <w:delText xml:space="preserve">Four times per day, following receipt of each </w:delText>
              </w:r>
              <w:r w:rsidDel="008E1B3D">
                <w:rPr>
                  <w:rFonts w:ascii="Arial" w:hAnsi="Arial" w:cs="Arial"/>
                  <w:sz w:val="16"/>
                  <w:szCs w:val="16"/>
                  <w:lang w:val="en-GB"/>
                </w:rPr>
                <w:delText>Solar</w:delText>
              </w:r>
              <w:r w:rsidRPr="00525C57" w:rsidDel="008E1B3D">
                <w:rPr>
                  <w:rFonts w:ascii="Arial" w:hAnsi="Arial" w:cs="Arial"/>
                  <w:sz w:val="16"/>
                  <w:szCs w:val="16"/>
                  <w:lang w:val="en-GB"/>
                </w:rPr>
                <w:delText xml:space="preserve"> Unit Forecast</w:delText>
              </w:r>
            </w:del>
          </w:p>
        </w:tc>
        <w:tc>
          <w:tcPr>
            <w:tcW w:w="1080" w:type="dxa"/>
            <w:tcBorders>
              <w:top w:val="single" w:sz="6" w:space="0" w:color="auto"/>
              <w:left w:val="single" w:sz="6" w:space="0" w:color="auto"/>
              <w:bottom w:val="single" w:sz="6" w:space="0" w:color="auto"/>
              <w:right w:val="single" w:sz="6" w:space="0" w:color="auto"/>
            </w:tcBorders>
          </w:tcPr>
          <w:p w:rsidR="0044193D" w:rsidRPr="00022FB2" w:rsidDel="008E1B3D" w:rsidRDefault="00BD7EA9" w:rsidP="00734B93">
            <w:pPr>
              <w:pStyle w:val="Body11"/>
              <w:jc w:val="center"/>
              <w:rPr>
                <w:del w:id="137" w:author="Author"/>
                <w:rFonts w:ascii="Arial" w:hAnsi="Arial" w:cs="Arial"/>
                <w:sz w:val="16"/>
                <w:szCs w:val="16"/>
              </w:rPr>
            </w:pPr>
            <w:del w:id="138" w:author="Author">
              <w:r w:rsidDel="008E1B3D">
                <w:rPr>
                  <w:rFonts w:ascii="Arial" w:hAnsi="Arial" w:cs="Arial"/>
                  <w:sz w:val="16"/>
                  <w:szCs w:val="16"/>
                </w:rPr>
                <w:delText>-</w:delText>
              </w:r>
            </w:del>
          </w:p>
        </w:tc>
        <w:tc>
          <w:tcPr>
            <w:tcW w:w="1800" w:type="dxa"/>
            <w:tcBorders>
              <w:top w:val="single" w:sz="6" w:space="0" w:color="auto"/>
              <w:left w:val="single" w:sz="6" w:space="0" w:color="auto"/>
              <w:bottom w:val="single" w:sz="6" w:space="0" w:color="auto"/>
              <w:right w:val="single" w:sz="6" w:space="0" w:color="auto"/>
            </w:tcBorders>
          </w:tcPr>
          <w:p w:rsidR="0044193D" w:rsidRPr="00022FB2" w:rsidDel="008E1B3D" w:rsidRDefault="0044193D" w:rsidP="002E63AF">
            <w:pPr>
              <w:pStyle w:val="Body11"/>
              <w:jc w:val="center"/>
              <w:rPr>
                <w:del w:id="139" w:author="Author"/>
                <w:rFonts w:ascii="Arial" w:hAnsi="Arial" w:cs="Arial"/>
                <w:sz w:val="16"/>
                <w:szCs w:val="16"/>
                <w:lang w:val="en-GB"/>
              </w:rPr>
            </w:pPr>
            <w:del w:id="140" w:author="Author">
              <w:r w:rsidRPr="00022FB2" w:rsidDel="008E1B3D">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44193D" w:rsidRPr="00022FB2" w:rsidDel="008E1B3D" w:rsidRDefault="0044193D">
            <w:pPr>
              <w:pStyle w:val="Body11"/>
              <w:spacing w:before="40" w:after="40"/>
              <w:rPr>
                <w:del w:id="141" w:author="Author"/>
                <w:rFonts w:ascii="Arial" w:hAnsi="Arial" w:cs="Arial"/>
                <w:sz w:val="16"/>
                <w:szCs w:val="16"/>
                <w:lang w:val="en-GB"/>
              </w:rPr>
            </w:pPr>
            <w:del w:id="142" w:author="Author">
              <w:r w:rsidRPr="00022FB2" w:rsidDel="008E1B3D">
                <w:rPr>
                  <w:rFonts w:ascii="Arial" w:hAnsi="Arial" w:cs="Arial"/>
                  <w:sz w:val="16"/>
                  <w:szCs w:val="16"/>
                  <w:lang w:val="en-GB"/>
                </w:rPr>
                <w:delText>Member Public</w:delText>
              </w:r>
            </w:del>
          </w:p>
        </w:tc>
        <w:tc>
          <w:tcPr>
            <w:tcW w:w="1620" w:type="dxa"/>
            <w:tcBorders>
              <w:top w:val="single" w:sz="6" w:space="0" w:color="auto"/>
              <w:left w:val="single" w:sz="6" w:space="0" w:color="auto"/>
              <w:bottom w:val="single" w:sz="6" w:space="0" w:color="auto"/>
              <w:right w:val="single" w:sz="6" w:space="0" w:color="auto"/>
            </w:tcBorders>
          </w:tcPr>
          <w:p w:rsidR="0044193D" w:rsidRPr="00022FB2" w:rsidDel="008E1B3D" w:rsidRDefault="0044193D">
            <w:pPr>
              <w:pStyle w:val="Body11"/>
              <w:spacing w:before="40" w:after="40"/>
              <w:rPr>
                <w:del w:id="143" w:author="Autho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t>Aggregated Wind</w:t>
            </w:r>
            <w:ins w:id="144" w:author="Author">
              <w:r w:rsidR="00434801">
                <w:rPr>
                  <w:rFonts w:cs="Arial"/>
                  <w:color w:val="auto"/>
                  <w:sz w:val="16"/>
                  <w:szCs w:val="16"/>
                </w:rPr>
                <w:t xml:space="preserve"> and Solar</w:t>
              </w:r>
            </w:ins>
            <w:r>
              <w:rPr>
                <w:rFonts w:cs="Arial"/>
                <w:color w:val="auto"/>
                <w:sz w:val="16"/>
                <w:szCs w:val="16"/>
              </w:rPr>
              <w:t xml:space="preserve"> Forecast</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Pr="00525C57" w:rsidRDefault="0044193D" w:rsidP="003A5ED2">
            <w:pPr>
              <w:pStyle w:val="Body11"/>
              <w:rPr>
                <w:rFonts w:ascii="Arial" w:hAnsi="Arial" w:cs="Arial"/>
                <w:sz w:val="16"/>
                <w:szCs w:val="16"/>
                <w:lang w:val="en-GB"/>
              </w:rPr>
            </w:pPr>
            <w:r w:rsidRPr="00F8767F">
              <w:rPr>
                <w:rFonts w:ascii="Arial" w:hAnsi="Arial" w:cs="Arial"/>
                <w:sz w:val="16"/>
                <w:szCs w:val="16"/>
                <w:lang w:val="en-GB"/>
              </w:rPr>
              <w:t>Four times per day, following receipt of each Wind</w:t>
            </w:r>
            <w:ins w:id="145" w:author="Author">
              <w:r w:rsidR="00434801">
                <w:rPr>
                  <w:rFonts w:ascii="Arial" w:hAnsi="Arial" w:cs="Arial"/>
                  <w:sz w:val="16"/>
                  <w:szCs w:val="16"/>
                  <w:lang w:val="en-GB"/>
                </w:rPr>
                <w:t xml:space="preserve"> and Solar</w:t>
              </w:r>
            </w:ins>
            <w:r w:rsidRPr="00F8767F">
              <w:rPr>
                <w:rFonts w:ascii="Arial" w:hAnsi="Arial" w:cs="Arial"/>
                <w:sz w:val="16"/>
                <w:szCs w:val="16"/>
                <w:lang w:val="en-GB"/>
              </w:rPr>
              <w:t xml:space="preserve"> Unit Forecast</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t>Daily Interconnector NTC</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Pr="00FF5AD2" w:rsidRDefault="0044193D" w:rsidP="00107436">
            <w:pPr>
              <w:pStyle w:val="Body11"/>
              <w:rPr>
                <w:rFonts w:ascii="Arial" w:hAnsi="Arial" w:cs="Arial"/>
                <w:sz w:val="16"/>
                <w:szCs w:val="16"/>
                <w:lang w:val="en-GB"/>
              </w:rPr>
            </w:pPr>
            <w:r w:rsidRPr="00FF5AD2">
              <w:rPr>
                <w:rFonts w:ascii="Arial" w:hAnsi="Arial" w:cs="Arial"/>
                <w:sz w:val="16"/>
                <w:szCs w:val="16"/>
                <w:lang w:val="en-GB"/>
              </w:rPr>
              <w:t>Event driven for the TD following receipt of new NTC values,</w:t>
            </w:r>
          </w:p>
          <w:p w:rsidR="0044193D" w:rsidRPr="00F8767F" w:rsidRDefault="0044193D" w:rsidP="003A5ED2">
            <w:pPr>
              <w:pStyle w:val="Body11"/>
              <w:rPr>
                <w:rFonts w:ascii="Arial" w:hAnsi="Arial"/>
                <w:sz w:val="16"/>
                <w:szCs w:val="16"/>
                <w:lang w:eastAsia="en-US"/>
              </w:rPr>
            </w:pPr>
            <w:r w:rsidRPr="00FF5AD2">
              <w:rPr>
                <w:rFonts w:ascii="Arial" w:hAnsi="Arial" w:cs="Arial"/>
                <w:sz w:val="16"/>
                <w:szCs w:val="16"/>
                <w:lang w:val="en-GB"/>
              </w:rPr>
              <w:t>following receipt of results from the Co-ordinated Capacity Calculator for TD+1 and TD+2</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t>Daily Transmission Outage Schedule</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Pr="00FF5AD2" w:rsidRDefault="0044193D" w:rsidP="00107436">
            <w:pPr>
              <w:pStyle w:val="Body11"/>
              <w:rPr>
                <w:rFonts w:ascii="Arial" w:hAnsi="Arial" w:cs="Arial"/>
                <w:sz w:val="16"/>
                <w:szCs w:val="16"/>
                <w:lang w:val="en-GB"/>
              </w:rPr>
            </w:pPr>
            <w:r>
              <w:rPr>
                <w:rFonts w:ascii="Arial" w:hAnsi="Arial" w:cs="Arial"/>
                <w:sz w:val="16"/>
                <w:szCs w:val="16"/>
                <w:lang w:val="en-GB"/>
              </w:rPr>
              <w:t>Day</w:t>
            </w:r>
            <w:r w:rsidRPr="007D0B5B">
              <w:rPr>
                <w:rFonts w:ascii="Arial" w:hAnsi="Arial" w:cs="Arial"/>
                <w:sz w:val="16"/>
                <w:szCs w:val="16"/>
                <w:lang w:val="en-GB"/>
              </w:rPr>
              <w:t xml:space="preserve"> prior to the Trading Day</w:t>
            </w:r>
            <w:r>
              <w:rPr>
                <w:rFonts w:ascii="Arial" w:hAnsi="Arial" w:cs="Arial"/>
                <w:sz w:val="16"/>
                <w:szCs w:val="16"/>
                <w:lang w:val="en-GB"/>
              </w:rPr>
              <w:t>, by 17:00</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t>Daily Trading Exchange Rate</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44193D" w:rsidRDefault="0044193D" w:rsidP="00BA2824">
            <w:pPr>
              <w:pStyle w:val="Body11"/>
              <w:rPr>
                <w:rFonts w:ascii="Arial" w:hAnsi="Arial" w:cs="Arial"/>
                <w:sz w:val="16"/>
                <w:szCs w:val="16"/>
                <w:lang w:val="en-GB"/>
              </w:rPr>
            </w:pPr>
            <w:del w:id="146" w:author="Author">
              <w:r w:rsidDel="00326003">
                <w:rPr>
                  <w:rFonts w:ascii="Arial" w:hAnsi="Arial" w:cs="Arial"/>
                  <w:sz w:val="16"/>
                  <w:szCs w:val="16"/>
                  <w:lang w:val="en-GB"/>
                </w:rPr>
                <w:delText>Two</w:delText>
              </w:r>
            </w:del>
            <w:ins w:id="147" w:author="Author">
              <w:r w:rsidR="00326003">
                <w:rPr>
                  <w:rFonts w:ascii="Arial" w:hAnsi="Arial" w:cs="Arial"/>
                  <w:sz w:val="16"/>
                  <w:szCs w:val="16"/>
                  <w:lang w:val="en-GB"/>
                </w:rPr>
                <w:t>One</w:t>
              </w:r>
            </w:ins>
            <w:r>
              <w:rPr>
                <w:rFonts w:ascii="Arial" w:hAnsi="Arial" w:cs="Arial"/>
                <w:sz w:val="16"/>
                <w:szCs w:val="16"/>
                <w:lang w:val="en-GB"/>
              </w:rPr>
              <w:t xml:space="preserve"> day</w:t>
            </w:r>
            <w:del w:id="148" w:author="Author">
              <w:r w:rsidDel="00326003">
                <w:rPr>
                  <w:rFonts w:ascii="Arial" w:hAnsi="Arial" w:cs="Arial"/>
                  <w:sz w:val="16"/>
                  <w:szCs w:val="16"/>
                  <w:lang w:val="en-GB"/>
                </w:rPr>
                <w:delText>s</w:delText>
              </w:r>
            </w:del>
            <w:r>
              <w:rPr>
                <w:rFonts w:ascii="Arial" w:hAnsi="Arial" w:cs="Arial"/>
                <w:sz w:val="16"/>
                <w:szCs w:val="16"/>
                <w:lang w:val="en-GB"/>
              </w:rPr>
              <w:t xml:space="preserve"> </w:t>
            </w:r>
            <w:r w:rsidRPr="007D0B5B">
              <w:rPr>
                <w:rFonts w:ascii="Arial" w:hAnsi="Arial" w:cs="Arial"/>
                <w:sz w:val="16"/>
                <w:szCs w:val="16"/>
                <w:lang w:val="en-GB"/>
              </w:rPr>
              <w:t>prior to the Trading Day</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285FB2" w:rsidRPr="00022FB2" w:rsidTr="00690238">
        <w:trPr>
          <w:trHeight w:val="434"/>
          <w:ins w:id="149" w:author="Author"/>
        </w:trPr>
        <w:tc>
          <w:tcPr>
            <w:tcW w:w="3090" w:type="dxa"/>
            <w:tcBorders>
              <w:top w:val="single" w:sz="6" w:space="0" w:color="auto"/>
              <w:left w:val="single" w:sz="6" w:space="0" w:color="auto"/>
              <w:bottom w:val="single" w:sz="6" w:space="0" w:color="auto"/>
              <w:right w:val="single" w:sz="6" w:space="0" w:color="auto"/>
            </w:tcBorders>
          </w:tcPr>
          <w:p w:rsidR="00285FB2" w:rsidRPr="00285FB2" w:rsidRDefault="00285FB2">
            <w:pPr>
              <w:pStyle w:val="CERnon-indent"/>
              <w:spacing w:before="40" w:after="40"/>
              <w:rPr>
                <w:ins w:id="150" w:author="Author"/>
                <w:rFonts w:cs="Arial"/>
                <w:color w:val="auto"/>
                <w:sz w:val="16"/>
                <w:szCs w:val="16"/>
              </w:rPr>
            </w:pPr>
            <w:ins w:id="151" w:author="Author">
              <w:r w:rsidRPr="00285FB2">
                <w:rPr>
                  <w:rFonts w:cs="Arial"/>
                  <w:color w:val="auto"/>
                  <w:sz w:val="16"/>
                  <w:szCs w:val="16"/>
                </w:rPr>
                <w:t>Forecast Availability</w:t>
              </w:r>
            </w:ins>
          </w:p>
        </w:tc>
        <w:tc>
          <w:tcPr>
            <w:tcW w:w="720" w:type="dxa"/>
            <w:tcBorders>
              <w:top w:val="single" w:sz="6" w:space="0" w:color="auto"/>
              <w:left w:val="single" w:sz="6" w:space="0" w:color="auto"/>
              <w:bottom w:val="single" w:sz="6" w:space="0" w:color="auto"/>
              <w:right w:val="single" w:sz="6" w:space="0" w:color="auto"/>
            </w:tcBorders>
          </w:tcPr>
          <w:p w:rsidR="00285FB2" w:rsidRPr="00285FB2" w:rsidRDefault="00285FB2" w:rsidP="002E63AF">
            <w:pPr>
              <w:pStyle w:val="Body11"/>
              <w:jc w:val="center"/>
              <w:rPr>
                <w:ins w:id="152" w:author="Author"/>
                <w:rFonts w:ascii="Arial" w:hAnsi="Arial" w:cs="Arial"/>
                <w:sz w:val="16"/>
                <w:szCs w:val="16"/>
                <w:lang w:val="en-GB"/>
              </w:rPr>
            </w:pPr>
            <w:ins w:id="153" w:author="Author">
              <w:r w:rsidRPr="00285FB2">
                <w:rPr>
                  <w:rFonts w:ascii="Arial" w:hAnsi="Arial" w:cs="Arial"/>
                  <w:sz w:val="16"/>
                  <w:szCs w:val="16"/>
                  <w:lang w:val="en-GB"/>
                </w:rPr>
                <w:t>D</w:t>
              </w:r>
            </w:ins>
          </w:p>
        </w:tc>
        <w:tc>
          <w:tcPr>
            <w:tcW w:w="2520" w:type="dxa"/>
            <w:tcBorders>
              <w:top w:val="single" w:sz="6" w:space="0" w:color="auto"/>
              <w:left w:val="single" w:sz="6" w:space="0" w:color="auto"/>
              <w:bottom w:val="single" w:sz="6" w:space="0" w:color="auto"/>
              <w:right w:val="single" w:sz="6" w:space="0" w:color="auto"/>
            </w:tcBorders>
          </w:tcPr>
          <w:p w:rsidR="00285FB2" w:rsidRPr="00285FB2" w:rsidRDefault="00285FB2" w:rsidP="00BA2824">
            <w:pPr>
              <w:pStyle w:val="Body11"/>
              <w:rPr>
                <w:ins w:id="154" w:author="Author"/>
                <w:rFonts w:ascii="Arial" w:hAnsi="Arial" w:cs="Arial"/>
                <w:sz w:val="16"/>
                <w:szCs w:val="16"/>
                <w:lang w:val="en-GB"/>
              </w:rPr>
            </w:pPr>
            <w:ins w:id="155" w:author="Author">
              <w:r w:rsidRPr="00285FB2">
                <w:rPr>
                  <w:rFonts w:ascii="Arial" w:hAnsi="Arial" w:cs="Arial"/>
                  <w:sz w:val="16"/>
                  <w:szCs w:val="16"/>
                  <w:lang w:val="en-GB"/>
                </w:rPr>
                <w:t>Day prior to the Trading Day, by 17:00</w:t>
              </w:r>
            </w:ins>
          </w:p>
        </w:tc>
        <w:tc>
          <w:tcPr>
            <w:tcW w:w="1080" w:type="dxa"/>
            <w:tcBorders>
              <w:top w:val="single" w:sz="6" w:space="0" w:color="auto"/>
              <w:left w:val="single" w:sz="6" w:space="0" w:color="auto"/>
              <w:bottom w:val="single" w:sz="6" w:space="0" w:color="auto"/>
              <w:right w:val="single" w:sz="6" w:space="0" w:color="auto"/>
            </w:tcBorders>
          </w:tcPr>
          <w:p w:rsidR="00285FB2" w:rsidRPr="00285FB2" w:rsidRDefault="00285FB2" w:rsidP="00734B93">
            <w:pPr>
              <w:pStyle w:val="Body11"/>
              <w:jc w:val="center"/>
              <w:rPr>
                <w:ins w:id="156" w:author="Author"/>
                <w:rFonts w:ascii="Arial" w:hAnsi="Arial" w:cs="Arial"/>
                <w:sz w:val="16"/>
                <w:szCs w:val="16"/>
              </w:rPr>
            </w:pPr>
            <w:ins w:id="157" w:author="Author">
              <w:r w:rsidRPr="00285FB2">
                <w:rPr>
                  <w:rFonts w:ascii="Arial" w:hAnsi="Arial" w:cs="Arial"/>
                  <w:sz w:val="16"/>
                  <w:szCs w:val="16"/>
                </w:rPr>
                <w:t>uγ</w:t>
              </w:r>
            </w:ins>
          </w:p>
        </w:tc>
        <w:tc>
          <w:tcPr>
            <w:tcW w:w="1800" w:type="dxa"/>
            <w:tcBorders>
              <w:top w:val="single" w:sz="6" w:space="0" w:color="auto"/>
              <w:left w:val="single" w:sz="6" w:space="0" w:color="auto"/>
              <w:bottom w:val="single" w:sz="6" w:space="0" w:color="auto"/>
              <w:right w:val="single" w:sz="6" w:space="0" w:color="auto"/>
            </w:tcBorders>
          </w:tcPr>
          <w:p w:rsidR="00285FB2" w:rsidRPr="00285FB2" w:rsidRDefault="00285FB2" w:rsidP="002E63AF">
            <w:pPr>
              <w:pStyle w:val="Body11"/>
              <w:jc w:val="center"/>
              <w:rPr>
                <w:ins w:id="158" w:author="Author"/>
                <w:rFonts w:ascii="Arial" w:hAnsi="Arial" w:cs="Arial"/>
                <w:sz w:val="16"/>
                <w:szCs w:val="16"/>
                <w:lang w:val="en-GB"/>
              </w:rPr>
            </w:pPr>
            <w:ins w:id="159" w:author="Author">
              <w:r w:rsidRPr="00285FB2">
                <w:rPr>
                  <w:rFonts w:ascii="Arial" w:hAnsi="Arial" w:cs="Arial"/>
                  <w:sz w:val="16"/>
                  <w:szCs w:val="16"/>
                  <w:lang w:val="en-GB"/>
                </w:rPr>
                <w:t>Y</w:t>
              </w:r>
            </w:ins>
          </w:p>
        </w:tc>
        <w:tc>
          <w:tcPr>
            <w:tcW w:w="1620" w:type="dxa"/>
            <w:tcBorders>
              <w:top w:val="single" w:sz="6" w:space="0" w:color="auto"/>
              <w:left w:val="single" w:sz="6" w:space="0" w:color="auto"/>
              <w:bottom w:val="single" w:sz="6" w:space="0" w:color="auto"/>
              <w:right w:val="single" w:sz="6" w:space="0" w:color="auto"/>
            </w:tcBorders>
          </w:tcPr>
          <w:p w:rsidR="00285FB2" w:rsidRPr="00285FB2" w:rsidRDefault="00285FB2">
            <w:pPr>
              <w:pStyle w:val="Body11"/>
              <w:spacing w:before="40" w:after="40"/>
              <w:rPr>
                <w:ins w:id="160" w:author="Author"/>
                <w:rFonts w:ascii="Arial" w:hAnsi="Arial" w:cs="Arial"/>
                <w:sz w:val="16"/>
                <w:szCs w:val="16"/>
                <w:lang w:val="en-GB"/>
              </w:rPr>
            </w:pPr>
            <w:ins w:id="161" w:author="Author">
              <w:r w:rsidRPr="00285FB2">
                <w:rPr>
                  <w:rFonts w:ascii="Arial" w:hAnsi="Arial" w:cs="Arial"/>
                  <w:sz w:val="16"/>
                  <w:szCs w:val="16"/>
                  <w:lang w:val="en-GB"/>
                </w:rPr>
                <w:t>Member Public</w:t>
              </w:r>
            </w:ins>
          </w:p>
        </w:tc>
        <w:tc>
          <w:tcPr>
            <w:tcW w:w="1620" w:type="dxa"/>
            <w:tcBorders>
              <w:top w:val="single" w:sz="6" w:space="0" w:color="auto"/>
              <w:left w:val="single" w:sz="6" w:space="0" w:color="auto"/>
              <w:bottom w:val="single" w:sz="6" w:space="0" w:color="auto"/>
              <w:right w:val="single" w:sz="6" w:space="0" w:color="auto"/>
            </w:tcBorders>
          </w:tcPr>
          <w:p w:rsidR="00285FB2" w:rsidRPr="00022FB2" w:rsidRDefault="00285FB2">
            <w:pPr>
              <w:pStyle w:val="Body11"/>
              <w:spacing w:before="40" w:after="40"/>
              <w:rPr>
                <w:ins w:id="162" w:author="Autho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Pr>
                <w:rFonts w:cs="Arial"/>
                <w:color w:val="auto"/>
                <w:sz w:val="16"/>
                <w:szCs w:val="16"/>
              </w:rPr>
              <w:t>Forecast Imbalance</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E</w:t>
            </w:r>
          </w:p>
        </w:tc>
        <w:tc>
          <w:tcPr>
            <w:tcW w:w="2520" w:type="dxa"/>
            <w:tcBorders>
              <w:top w:val="single" w:sz="6" w:space="0" w:color="auto"/>
              <w:left w:val="single" w:sz="6" w:space="0" w:color="auto"/>
              <w:bottom w:val="single" w:sz="6" w:space="0" w:color="auto"/>
              <w:right w:val="single" w:sz="6" w:space="0" w:color="auto"/>
            </w:tcBorders>
          </w:tcPr>
          <w:p w:rsidR="0044193D" w:rsidRPr="00F8767F" w:rsidRDefault="0044193D" w:rsidP="003A5ED2">
            <w:pPr>
              <w:pStyle w:val="Body11"/>
              <w:rPr>
                <w:rFonts w:ascii="Arial" w:hAnsi="Arial" w:cs="Arial"/>
                <w:sz w:val="16"/>
                <w:szCs w:val="16"/>
                <w:lang w:val="en-GB"/>
              </w:rPr>
            </w:pPr>
            <w:r w:rsidRPr="00F8767F">
              <w:rPr>
                <w:rFonts w:ascii="Arial" w:hAnsi="Arial"/>
                <w:sz w:val="16"/>
                <w:szCs w:val="16"/>
                <w:lang w:eastAsia="en-US"/>
              </w:rPr>
              <w:t>Every hour prior to each ISP</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sidRPr="00BD7EA9">
              <w:rPr>
                <w:rFonts w:ascii="Arial" w:hAnsi="Arial" w:cs="Arial"/>
                <w:sz w:val="16"/>
                <w:szCs w:val="16"/>
              </w:rPr>
              <w:t>γ</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44193D" w:rsidRDefault="0044193D">
            <w:pPr>
              <w:pStyle w:val="CERnon-indent"/>
              <w:spacing w:before="40" w:after="40"/>
              <w:rPr>
                <w:rFonts w:cs="Arial"/>
                <w:color w:val="auto"/>
                <w:sz w:val="16"/>
                <w:szCs w:val="16"/>
              </w:rPr>
            </w:pPr>
            <w:r w:rsidRPr="00665A25">
              <w:rPr>
                <w:rFonts w:cs="Arial"/>
                <w:color w:val="auto"/>
                <w:sz w:val="16"/>
                <w:szCs w:val="16"/>
              </w:rPr>
              <w:t>Net Imbalance Volume Forecast</w:t>
            </w:r>
          </w:p>
        </w:tc>
        <w:tc>
          <w:tcPr>
            <w:tcW w:w="720" w:type="dxa"/>
            <w:tcBorders>
              <w:top w:val="single" w:sz="6" w:space="0" w:color="auto"/>
              <w:left w:val="single" w:sz="6" w:space="0" w:color="auto"/>
              <w:bottom w:val="single" w:sz="6" w:space="0" w:color="auto"/>
              <w:right w:val="single" w:sz="6" w:space="0" w:color="auto"/>
            </w:tcBorders>
          </w:tcPr>
          <w:p w:rsidR="0044193D" w:rsidRDefault="0044193D" w:rsidP="002E63AF">
            <w:pPr>
              <w:pStyle w:val="Body11"/>
              <w:jc w:val="center"/>
              <w:rPr>
                <w:rFonts w:ascii="Arial" w:hAnsi="Arial" w:cs="Arial"/>
                <w:sz w:val="16"/>
                <w:szCs w:val="16"/>
                <w:lang w:val="en-GB"/>
              </w:rPr>
            </w:pPr>
            <w:r>
              <w:rPr>
                <w:rFonts w:ascii="Arial" w:hAnsi="Arial" w:cs="Arial"/>
                <w:sz w:val="16"/>
                <w:szCs w:val="16"/>
                <w:lang w:val="en-GB"/>
              </w:rPr>
              <w:t>E</w:t>
            </w:r>
          </w:p>
        </w:tc>
        <w:tc>
          <w:tcPr>
            <w:tcW w:w="2520" w:type="dxa"/>
            <w:tcBorders>
              <w:top w:val="single" w:sz="6" w:space="0" w:color="auto"/>
              <w:left w:val="single" w:sz="6" w:space="0" w:color="auto"/>
              <w:bottom w:val="single" w:sz="6" w:space="0" w:color="auto"/>
              <w:right w:val="single" w:sz="6" w:space="0" w:color="auto"/>
            </w:tcBorders>
          </w:tcPr>
          <w:p w:rsidR="0044193D" w:rsidRPr="00F8767F" w:rsidRDefault="0044193D" w:rsidP="003A5ED2">
            <w:pPr>
              <w:pStyle w:val="Body11"/>
              <w:rPr>
                <w:rFonts w:ascii="Arial" w:hAnsi="Arial" w:cs="Arial"/>
                <w:sz w:val="16"/>
                <w:szCs w:val="16"/>
                <w:lang w:val="en-GB"/>
              </w:rPr>
            </w:pPr>
            <w:r w:rsidRPr="00F8767F">
              <w:rPr>
                <w:rFonts w:ascii="Arial" w:hAnsi="Arial"/>
                <w:sz w:val="16"/>
                <w:szCs w:val="16"/>
                <w:lang w:eastAsia="en-US"/>
              </w:rPr>
              <w:t>Every hour prior to each ISP</w:t>
            </w:r>
          </w:p>
        </w:tc>
        <w:tc>
          <w:tcPr>
            <w:tcW w:w="1080" w:type="dxa"/>
            <w:tcBorders>
              <w:top w:val="single" w:sz="6" w:space="0" w:color="auto"/>
              <w:left w:val="single" w:sz="6" w:space="0" w:color="auto"/>
              <w:bottom w:val="single" w:sz="6" w:space="0" w:color="auto"/>
              <w:right w:val="single" w:sz="6" w:space="0" w:color="auto"/>
            </w:tcBorders>
          </w:tcPr>
          <w:p w:rsidR="0044193D" w:rsidRPr="00022FB2" w:rsidRDefault="00BD7EA9" w:rsidP="00734B93">
            <w:pPr>
              <w:pStyle w:val="Body11"/>
              <w:jc w:val="center"/>
              <w:rPr>
                <w:rFonts w:ascii="Arial" w:hAnsi="Arial" w:cs="Arial"/>
                <w:sz w:val="16"/>
                <w:szCs w:val="16"/>
              </w:rPr>
            </w:pPr>
            <w:r w:rsidRPr="00BD7EA9">
              <w:rPr>
                <w:rFonts w:ascii="Arial" w:hAnsi="Arial" w:cs="Arial"/>
                <w:sz w:val="16"/>
                <w:szCs w:val="16"/>
              </w:rPr>
              <w:t>γ</w:t>
            </w:r>
          </w:p>
        </w:tc>
        <w:tc>
          <w:tcPr>
            <w:tcW w:w="1800" w:type="dxa"/>
            <w:tcBorders>
              <w:top w:val="single" w:sz="6" w:space="0" w:color="auto"/>
              <w:left w:val="single" w:sz="6" w:space="0" w:color="auto"/>
              <w:bottom w:val="single" w:sz="6" w:space="0" w:color="auto"/>
              <w:right w:val="single" w:sz="6" w:space="0" w:color="auto"/>
            </w:tcBorders>
          </w:tcPr>
          <w:p w:rsidR="0044193D" w:rsidRPr="00022FB2" w:rsidRDefault="0044193D" w:rsidP="002E63AF">
            <w:pPr>
              <w:pStyle w:val="Body11"/>
              <w:jc w:val="center"/>
              <w:rPr>
                <w:rFonts w:ascii="Arial" w:hAnsi="Arial" w:cs="Arial"/>
                <w:sz w:val="16"/>
                <w:szCs w:val="16"/>
                <w:lang w:val="en-GB"/>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44193D" w:rsidRPr="00022FB2" w:rsidRDefault="0044193D">
            <w:pPr>
              <w:pStyle w:val="Body11"/>
              <w:spacing w:before="40" w:after="40"/>
              <w:rPr>
                <w:rFonts w:ascii="Arial" w:hAnsi="Arial" w:cs="Arial"/>
                <w:sz w:val="16"/>
                <w:szCs w:val="16"/>
              </w:rPr>
            </w:pPr>
          </w:p>
        </w:tc>
      </w:tr>
      <w:tr w:rsidR="0044193D" w:rsidRPr="00022FB2" w:rsidTr="00690238">
        <w:trPr>
          <w:trHeight w:val="51"/>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pPr>
              <w:pStyle w:val="CERnon-indent"/>
              <w:spacing w:before="40" w:after="40"/>
              <w:jc w:val="center"/>
              <w:rPr>
                <w:rFonts w:cs="Arial"/>
                <w:color w:val="auto"/>
                <w:sz w:val="16"/>
                <w:szCs w:val="16"/>
              </w:rPr>
            </w:pP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pPr>
              <w:pStyle w:val="CERnon-indent"/>
              <w:spacing w:before="40" w:after="40"/>
              <w:jc w:val="center"/>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r>
      <w:tr w:rsidR="0044193D" w:rsidRPr="00022FB2" w:rsidTr="00690238">
        <w:trPr>
          <w:trHeight w:val="93"/>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pPr>
              <w:pStyle w:val="CERnon-indent"/>
              <w:spacing w:before="40" w:after="40"/>
              <w:jc w:val="center"/>
              <w:rPr>
                <w:rFonts w:cs="Arial"/>
                <w:color w:val="auto"/>
                <w:sz w:val="16"/>
                <w:szCs w:val="16"/>
              </w:rPr>
            </w:pP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pPr>
              <w:pStyle w:val="CERnon-indent"/>
              <w:spacing w:before="40" w:after="40"/>
              <w:jc w:val="center"/>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44193D" w:rsidRPr="00022FB2" w:rsidRDefault="0044193D" w:rsidP="00384216">
            <w:pPr>
              <w:pStyle w:val="CERnon-indent"/>
              <w:spacing w:before="40" w:after="40"/>
              <w:rPr>
                <w:rFonts w:cs="Arial"/>
                <w:color w:val="auto"/>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BF292E">
              <w:rPr>
                <w:rFonts w:ascii="Arial" w:hAnsi="Arial" w:cs="Arial"/>
                <w:sz w:val="16"/>
                <w:szCs w:val="16"/>
                <w:lang w:val="en-GB"/>
              </w:rPr>
              <w:lastRenderedPageBreak/>
              <w:t>Credit Cover</w:t>
            </w:r>
            <w:r w:rsidR="004A5BD5">
              <w:rPr>
                <w:rFonts w:ascii="Arial" w:hAnsi="Arial" w:cs="Arial"/>
                <w:sz w:val="16"/>
                <w:szCs w:val="16"/>
                <w:lang w:val="en-GB"/>
              </w:rPr>
              <w:t xml:space="preserve"> Requirements</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422EAB">
            <w:pPr>
              <w:pStyle w:val="Body11"/>
              <w:jc w:val="center"/>
              <w:rPr>
                <w:rFonts w:ascii="Arial" w:hAnsi="Arial" w:cs="Arial"/>
                <w:sz w:val="16"/>
                <w:szCs w:val="16"/>
                <w:lang w:val="en-GB"/>
              </w:rPr>
            </w:pPr>
            <w:r w:rsidRPr="00BF292E">
              <w:rPr>
                <w:rFonts w:ascii="Arial" w:hAnsi="Arial" w:cs="Arial"/>
                <w:sz w:val="16"/>
                <w:szCs w:val="16"/>
                <w:lang w:val="en-GB"/>
              </w:rPr>
              <w:t>F</w:t>
            </w:r>
          </w:p>
        </w:tc>
        <w:tc>
          <w:tcPr>
            <w:tcW w:w="2520" w:type="dxa"/>
            <w:tcBorders>
              <w:top w:val="single" w:sz="6" w:space="0" w:color="auto"/>
              <w:left w:val="single" w:sz="6" w:space="0" w:color="auto"/>
              <w:bottom w:val="single" w:sz="6" w:space="0" w:color="auto"/>
              <w:right w:val="single" w:sz="6" w:space="0" w:color="auto"/>
            </w:tcBorders>
          </w:tcPr>
          <w:p w:rsidR="00BF292E" w:rsidRPr="000D3032" w:rsidRDefault="00BF292E" w:rsidP="003D34F8">
            <w:pPr>
              <w:pStyle w:val="Body11"/>
              <w:rPr>
                <w:rFonts w:ascii="Arial" w:hAnsi="Arial" w:cs="Arial"/>
                <w:color w:val="000000" w:themeColor="text1"/>
                <w:sz w:val="16"/>
                <w:szCs w:val="16"/>
                <w:lang w:val="en-GB"/>
              </w:rPr>
            </w:pPr>
          </w:p>
          <w:p w:rsidR="004A5BD5" w:rsidRPr="000D3032" w:rsidRDefault="004A5BD5" w:rsidP="0028188B">
            <w:pPr>
              <w:pStyle w:val="Default"/>
              <w:rPr>
                <w:color w:val="000000" w:themeColor="text1"/>
                <w:sz w:val="16"/>
                <w:szCs w:val="16"/>
                <w:lang w:val="en-GB"/>
              </w:rPr>
            </w:pPr>
            <w:r w:rsidRPr="000D3032">
              <w:rPr>
                <w:color w:val="000000" w:themeColor="text1"/>
                <w:sz w:val="16"/>
                <w:szCs w:val="16"/>
                <w:lang w:val="en-GB"/>
              </w:rPr>
              <w:t xml:space="preserve">Daily, Ad hoc as necessary </w:t>
            </w:r>
          </w:p>
          <w:p w:rsidR="004A5BD5" w:rsidRPr="000D3032" w:rsidRDefault="004A5BD5" w:rsidP="0028188B">
            <w:pPr>
              <w:pStyle w:val="Default"/>
              <w:rPr>
                <w:color w:val="000000" w:themeColor="text1"/>
                <w:sz w:val="16"/>
                <w:szCs w:val="16"/>
                <w:lang w:val="en-GB"/>
              </w:rPr>
            </w:pP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sidRPr="00BF292E">
              <w:rPr>
                <w:rFonts w:ascii="Arial" w:hAnsi="Arial" w:cs="Arial"/>
                <w:sz w:val="16"/>
                <w:szCs w:val="16"/>
                <w:lang w:val="en-GB"/>
              </w:rPr>
              <w:t>pr</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sidRPr="00BF292E">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BF292E">
              <w:rPr>
                <w:rFonts w:ascii="Arial" w:hAnsi="Arial" w:cs="Arial"/>
                <w:sz w:val="16"/>
                <w:szCs w:val="16"/>
                <w:lang w:val="en-GB"/>
              </w:rPr>
              <w:t>Member Private</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pPr>
              <w:pStyle w:val="Body11"/>
              <w:rPr>
                <w:rFonts w:ascii="Arial" w:hAnsi="Arial" w:cs="Arial"/>
                <w:sz w:val="16"/>
                <w:szCs w:val="16"/>
              </w:rPr>
            </w:pPr>
            <w:r w:rsidRPr="00BF292E">
              <w:rPr>
                <w:rFonts w:ascii="Arial" w:hAnsi="Arial" w:cs="Arial"/>
                <w:sz w:val="16"/>
                <w:szCs w:val="16"/>
                <w:lang w:val="en-GB"/>
              </w:rPr>
              <w:t xml:space="preserve">Valid until the next Credit Cover </w:t>
            </w:r>
            <w:r w:rsidR="004A5BD5">
              <w:rPr>
                <w:rFonts w:ascii="Arial" w:hAnsi="Arial" w:cs="Arial"/>
                <w:sz w:val="16"/>
                <w:szCs w:val="16"/>
                <w:lang w:val="en-GB"/>
              </w:rPr>
              <w:t xml:space="preserve">Requirements </w:t>
            </w:r>
            <w:r w:rsidRPr="00BF292E">
              <w:rPr>
                <w:rFonts w:ascii="Arial" w:hAnsi="Arial" w:cs="Arial"/>
                <w:sz w:val="16"/>
                <w:szCs w:val="16"/>
                <w:lang w:val="en-GB"/>
              </w:rPr>
              <w:t>Report is produced</w:t>
            </w: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Pr="00BF292E" w:rsidRDefault="00BF292E" w:rsidP="003D34F8">
            <w:pPr>
              <w:pStyle w:val="Body11"/>
              <w:rPr>
                <w:rFonts w:ascii="Arial" w:hAnsi="Arial" w:cs="Arial"/>
                <w:b/>
                <w:sz w:val="16"/>
                <w:szCs w:val="16"/>
                <w:lang w:val="en-GB"/>
              </w:rPr>
            </w:pPr>
            <w:r>
              <w:rPr>
                <w:rFonts w:ascii="Arial" w:hAnsi="Arial" w:cs="Arial"/>
                <w:sz w:val="16"/>
                <w:szCs w:val="16"/>
                <w:lang w:val="en-GB"/>
              </w:rPr>
              <w:t>Aggregated Contracted Quantities For Generation</w:t>
            </w:r>
          </w:p>
        </w:tc>
        <w:tc>
          <w:tcPr>
            <w:tcW w:w="720" w:type="dxa"/>
            <w:tcBorders>
              <w:top w:val="single" w:sz="6" w:space="0" w:color="auto"/>
              <w:left w:val="single" w:sz="6" w:space="0" w:color="auto"/>
              <w:bottom w:val="single" w:sz="6" w:space="0" w:color="auto"/>
              <w:right w:val="single" w:sz="6" w:space="0" w:color="auto"/>
            </w:tcBorders>
          </w:tcPr>
          <w:p w:rsidR="00BF292E" w:rsidRPr="00422EAB" w:rsidRDefault="00AF03EB" w:rsidP="00422EAB">
            <w:pPr>
              <w:pStyle w:val="Body11"/>
              <w:jc w:val="center"/>
              <w:rPr>
                <w:rFonts w:ascii="Arial" w:hAnsi="Arial" w:cs="Arial"/>
                <w:sz w:val="16"/>
                <w:szCs w:val="16"/>
                <w:highlight w:val="yellow"/>
                <w:lang w:val="en-GB"/>
              </w:rPr>
            </w:pPr>
            <w:r w:rsidRPr="00AF03EB">
              <w:rPr>
                <w:rFonts w:ascii="Arial" w:hAnsi="Arial" w:cs="Arial"/>
                <w:sz w:val="16"/>
                <w:szCs w:val="16"/>
                <w:lang w:val="en-GB"/>
              </w:rPr>
              <w:t>F</w:t>
            </w:r>
          </w:p>
        </w:tc>
        <w:tc>
          <w:tcPr>
            <w:tcW w:w="2520" w:type="dxa"/>
            <w:tcBorders>
              <w:top w:val="single" w:sz="6" w:space="0" w:color="auto"/>
              <w:left w:val="single" w:sz="6" w:space="0" w:color="auto"/>
              <w:bottom w:val="single" w:sz="6" w:space="0" w:color="auto"/>
              <w:right w:val="single" w:sz="6" w:space="0" w:color="auto"/>
            </w:tcBorders>
          </w:tcPr>
          <w:p w:rsidR="00BF292E" w:rsidRPr="00422EAB" w:rsidRDefault="00BF292E" w:rsidP="00AF03EB">
            <w:pPr>
              <w:pStyle w:val="Body11"/>
              <w:rPr>
                <w:rFonts w:ascii="Arial" w:hAnsi="Arial" w:cs="Arial"/>
                <w:sz w:val="16"/>
                <w:szCs w:val="16"/>
                <w:lang w:val="en-GB"/>
              </w:rPr>
            </w:pPr>
            <w:r w:rsidRPr="00422EAB">
              <w:rPr>
                <w:rFonts w:ascii="Arial" w:hAnsi="Arial" w:cs="Arial"/>
                <w:sz w:val="16"/>
                <w:szCs w:val="16"/>
                <w:lang w:val="en-GB"/>
              </w:rPr>
              <w:t xml:space="preserve">Updated every hour for All Imbalance Settlement Periods for which the Balancing Market Gate Window is still open in the Trading Day </w:t>
            </w:r>
          </w:p>
          <w:p w:rsidR="00BF292E" w:rsidRPr="00422EAB" w:rsidRDefault="00BF292E" w:rsidP="00422EAB">
            <w:pPr>
              <w:pStyle w:val="Body11"/>
              <w:rPr>
                <w:rFonts w:ascii="Arial" w:hAnsi="Arial" w:cs="Arial"/>
                <w:sz w:val="16"/>
                <w:szCs w:val="16"/>
                <w:lang w:val="en-GB"/>
              </w:rPr>
            </w:pPr>
          </w:p>
        </w:tc>
        <w:tc>
          <w:tcPr>
            <w:tcW w:w="108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422EAB" w:rsidRDefault="00BF292E" w:rsidP="003D34F8">
            <w:pPr>
              <w:pStyle w:val="Body11"/>
              <w:rPr>
                <w:rFonts w:ascii="Arial" w:hAnsi="Arial" w:cs="Arial"/>
                <w:sz w:val="16"/>
                <w:szCs w:val="16"/>
                <w:lang w:val="en-GB"/>
              </w:rPr>
            </w:pPr>
            <w:r w:rsidRPr="00422EAB">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422EAB">
            <w:pPr>
              <w:pStyle w:val="Body11"/>
              <w:rPr>
                <w:rFonts w:ascii="Arial" w:hAnsi="Arial" w:cs="Arial"/>
                <w:sz w:val="16"/>
                <w:szCs w:val="16"/>
                <w:lang w:val="en-GB"/>
              </w:rPr>
            </w:pPr>
            <w:r>
              <w:rPr>
                <w:rFonts w:ascii="Arial" w:hAnsi="Arial" w:cs="Arial"/>
                <w:sz w:val="16"/>
                <w:szCs w:val="16"/>
                <w:lang w:val="en-GB"/>
              </w:rPr>
              <w:t>Aggregated Contracted Quantities For Demand</w:t>
            </w:r>
          </w:p>
        </w:tc>
        <w:tc>
          <w:tcPr>
            <w:tcW w:w="720" w:type="dxa"/>
            <w:tcBorders>
              <w:top w:val="single" w:sz="6" w:space="0" w:color="auto"/>
              <w:left w:val="single" w:sz="6" w:space="0" w:color="auto"/>
              <w:bottom w:val="single" w:sz="6" w:space="0" w:color="auto"/>
              <w:right w:val="single" w:sz="6" w:space="0" w:color="auto"/>
            </w:tcBorders>
          </w:tcPr>
          <w:p w:rsidR="00BF292E" w:rsidRDefault="00AF03EB" w:rsidP="007A5C26">
            <w:pPr>
              <w:pStyle w:val="Body11"/>
              <w:jc w:val="center"/>
              <w:rPr>
                <w:rFonts w:ascii="Arial" w:hAnsi="Arial" w:cs="Arial"/>
                <w:sz w:val="16"/>
                <w:szCs w:val="16"/>
                <w:lang w:val="en-GB"/>
              </w:rPr>
            </w:pPr>
            <w:r>
              <w:rPr>
                <w:rFonts w:ascii="Arial" w:hAnsi="Arial" w:cs="Arial"/>
                <w:sz w:val="16"/>
                <w:szCs w:val="16"/>
                <w:lang w:val="en-GB"/>
              </w:rPr>
              <w:t>F</w:t>
            </w:r>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422EAB">
              <w:rPr>
                <w:rFonts w:ascii="Arial" w:hAnsi="Arial" w:cs="Arial"/>
                <w:sz w:val="16"/>
                <w:szCs w:val="16"/>
                <w:lang w:val="en-GB"/>
              </w:rPr>
              <w:t xml:space="preserve">Updated every hour for All Imbalance Settlement Periods for which the Balancing Market Gate Window is still open in the Trading Day </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Pr>
                <w:rFonts w:ascii="Arial" w:hAnsi="Arial" w:cs="Arial"/>
                <w:sz w:val="16"/>
                <w:szCs w:val="16"/>
                <w:lang w:val="en-GB"/>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422EAB">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r>
              <w:rPr>
                <w:rFonts w:ascii="Arial" w:hAnsi="Arial" w:cs="Arial"/>
                <w:sz w:val="16"/>
                <w:szCs w:val="16"/>
                <w:lang w:val="en-GB"/>
              </w:rPr>
              <w:t>Aggregated Contracted Quantities For Wind</w:t>
            </w:r>
            <w:ins w:id="163" w:author="Author">
              <w:r w:rsidR="00434801">
                <w:rPr>
                  <w:rFonts w:ascii="Arial" w:hAnsi="Arial" w:cs="Arial"/>
                  <w:sz w:val="16"/>
                  <w:szCs w:val="16"/>
                  <w:lang w:val="en-GB"/>
                </w:rPr>
                <w:t xml:space="preserve"> and Solar</w:t>
              </w:r>
            </w:ins>
          </w:p>
        </w:tc>
        <w:tc>
          <w:tcPr>
            <w:tcW w:w="720" w:type="dxa"/>
            <w:tcBorders>
              <w:top w:val="single" w:sz="6" w:space="0" w:color="auto"/>
              <w:left w:val="single" w:sz="6" w:space="0" w:color="auto"/>
              <w:bottom w:val="single" w:sz="6" w:space="0" w:color="auto"/>
              <w:right w:val="single" w:sz="6" w:space="0" w:color="auto"/>
            </w:tcBorders>
          </w:tcPr>
          <w:p w:rsidR="00BF292E" w:rsidRPr="00422EAB" w:rsidRDefault="00AF03EB" w:rsidP="007A5C26">
            <w:pPr>
              <w:pStyle w:val="Body11"/>
              <w:jc w:val="center"/>
              <w:rPr>
                <w:rFonts w:ascii="Arial" w:hAnsi="Arial" w:cs="Arial"/>
                <w:sz w:val="16"/>
                <w:szCs w:val="16"/>
                <w:highlight w:val="yellow"/>
                <w:lang w:val="en-GB"/>
              </w:rPr>
            </w:pPr>
            <w:r>
              <w:rPr>
                <w:rFonts w:ascii="Arial" w:hAnsi="Arial" w:cs="Arial"/>
                <w:sz w:val="16"/>
                <w:szCs w:val="16"/>
                <w:lang w:val="en-GB"/>
              </w:rPr>
              <w:t>F</w:t>
            </w:r>
          </w:p>
        </w:tc>
        <w:tc>
          <w:tcPr>
            <w:tcW w:w="2520" w:type="dxa"/>
            <w:tcBorders>
              <w:top w:val="single" w:sz="6" w:space="0" w:color="auto"/>
              <w:left w:val="single" w:sz="6" w:space="0" w:color="auto"/>
              <w:bottom w:val="single" w:sz="6" w:space="0" w:color="auto"/>
              <w:right w:val="single" w:sz="6" w:space="0" w:color="auto"/>
            </w:tcBorders>
          </w:tcPr>
          <w:p w:rsidR="00BF292E" w:rsidRPr="00422EAB" w:rsidRDefault="00BF292E" w:rsidP="003D34F8">
            <w:pPr>
              <w:pStyle w:val="Body11"/>
              <w:rPr>
                <w:rFonts w:ascii="Arial" w:hAnsi="Arial" w:cs="Arial"/>
                <w:sz w:val="16"/>
                <w:szCs w:val="16"/>
                <w:lang w:val="en-GB"/>
              </w:rPr>
            </w:pPr>
            <w:r w:rsidRPr="00422EAB">
              <w:rPr>
                <w:rFonts w:ascii="Arial" w:hAnsi="Arial" w:cs="Arial"/>
                <w:sz w:val="16"/>
                <w:szCs w:val="16"/>
                <w:lang w:val="en-GB"/>
              </w:rPr>
              <w:t xml:space="preserve">Updated every hour for All Imbalance Settlement Periods for which the Balancing Market Gate Window is still open in the Trading Day </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Pr>
                <w:rFonts w:ascii="Arial" w:hAnsi="Arial" w:cs="Arial"/>
                <w:sz w:val="16"/>
                <w:szCs w:val="16"/>
                <w:lang w:val="en-GB"/>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422EAB" w:rsidRDefault="00BF292E" w:rsidP="003D34F8">
            <w:pPr>
              <w:pStyle w:val="Body11"/>
              <w:rPr>
                <w:rFonts w:ascii="Arial" w:hAnsi="Arial" w:cs="Arial"/>
                <w:sz w:val="16"/>
                <w:szCs w:val="16"/>
                <w:lang w:val="en-GB"/>
              </w:rPr>
            </w:pPr>
            <w:r w:rsidRPr="00422EAB">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r w:rsidRPr="00AB5D91">
              <w:rPr>
                <w:rFonts w:ascii="Arial" w:hAnsi="Arial" w:cs="Arial"/>
                <w:sz w:val="16"/>
                <w:szCs w:val="16"/>
                <w:lang w:val="en-GB"/>
              </w:rPr>
              <w:t>Commercial Offer Data Report – Member Private</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highlight w:val="yellow"/>
                <w:lang w:val="en-GB"/>
              </w:rPr>
            </w:pPr>
            <w:r w:rsidRPr="00AB5D91">
              <w:rPr>
                <w:rFonts w:ascii="Arial" w:hAnsi="Arial" w:cs="Arial"/>
                <w:sz w:val="16"/>
                <w:szCs w:val="16"/>
                <w:lang w:val="en-GB"/>
              </w:rPr>
              <w:t>E</w:t>
            </w:r>
          </w:p>
        </w:tc>
        <w:tc>
          <w:tcPr>
            <w:tcW w:w="2520" w:type="dxa"/>
            <w:tcBorders>
              <w:top w:val="single" w:sz="6" w:space="0" w:color="auto"/>
              <w:left w:val="single" w:sz="6" w:space="0" w:color="auto"/>
              <w:bottom w:val="single" w:sz="6" w:space="0" w:color="auto"/>
              <w:right w:val="single" w:sz="6" w:space="0" w:color="auto"/>
            </w:tcBorders>
          </w:tcPr>
          <w:p w:rsidR="00BF292E" w:rsidRPr="00422EAB" w:rsidRDefault="00BF292E" w:rsidP="003D34F8">
            <w:pPr>
              <w:pStyle w:val="Body11"/>
              <w:rPr>
                <w:rFonts w:ascii="Arial" w:hAnsi="Arial" w:cs="Arial"/>
                <w:sz w:val="16"/>
                <w:szCs w:val="16"/>
                <w:lang w:val="en-GB"/>
              </w:rPr>
            </w:pPr>
            <w:r w:rsidRPr="00AB5D91">
              <w:rPr>
                <w:rFonts w:ascii="Arial" w:hAnsi="Arial" w:cs="Arial"/>
                <w:sz w:val="16"/>
                <w:szCs w:val="16"/>
                <w:lang w:val="en-GB"/>
              </w:rPr>
              <w:t>Every Half-Hour</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sidRPr="00CA107A">
              <w:rPr>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AB5D91">
              <w:rPr>
                <w:rFonts w:ascii="Arial" w:hAnsi="Arial" w:cs="Arial"/>
                <w:sz w:val="16"/>
                <w:szCs w:val="16"/>
                <w:lang w:val="en-GB"/>
              </w:rPr>
              <w:t>Member Private</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Pr="00AB5D91" w:rsidRDefault="00BF292E" w:rsidP="00396B62">
            <w:pPr>
              <w:pStyle w:val="Body11"/>
              <w:rPr>
                <w:rFonts w:ascii="Arial" w:hAnsi="Arial" w:cs="Arial"/>
                <w:sz w:val="16"/>
                <w:szCs w:val="16"/>
                <w:lang w:val="en-GB"/>
              </w:rPr>
            </w:pPr>
            <w:r>
              <w:rPr>
                <w:rFonts w:ascii="Arial" w:hAnsi="Arial" w:cs="Arial"/>
                <w:sz w:val="16"/>
                <w:szCs w:val="16"/>
                <w:lang w:val="en-GB"/>
              </w:rPr>
              <w:t>System Shortfall Imbalance Index and Flattening Factor</w:t>
            </w:r>
          </w:p>
        </w:tc>
        <w:tc>
          <w:tcPr>
            <w:tcW w:w="720" w:type="dxa"/>
            <w:tcBorders>
              <w:top w:val="single" w:sz="6" w:space="0" w:color="auto"/>
              <w:left w:val="single" w:sz="6" w:space="0" w:color="auto"/>
              <w:bottom w:val="single" w:sz="6" w:space="0" w:color="auto"/>
              <w:right w:val="single" w:sz="6" w:space="0" w:color="auto"/>
            </w:tcBorders>
          </w:tcPr>
          <w:p w:rsidR="00BF292E" w:rsidRPr="00AB5D91" w:rsidRDefault="00AF03EB" w:rsidP="007A5C26">
            <w:pPr>
              <w:pStyle w:val="Body11"/>
              <w:jc w:val="center"/>
              <w:rPr>
                <w:rFonts w:ascii="Arial" w:hAnsi="Arial" w:cs="Arial"/>
                <w:sz w:val="16"/>
                <w:szCs w:val="16"/>
                <w:lang w:val="en-GB"/>
              </w:rPr>
            </w:pPr>
            <w:r>
              <w:rPr>
                <w:rFonts w:ascii="Arial" w:hAnsi="Arial" w:cs="Arial"/>
                <w:sz w:val="16"/>
                <w:szCs w:val="16"/>
                <w:lang w:val="en-GB"/>
              </w:rPr>
              <w:t>E</w:t>
            </w:r>
          </w:p>
        </w:tc>
        <w:tc>
          <w:tcPr>
            <w:tcW w:w="2520" w:type="dxa"/>
            <w:tcBorders>
              <w:top w:val="single" w:sz="6" w:space="0" w:color="auto"/>
              <w:left w:val="single" w:sz="6" w:space="0" w:color="auto"/>
              <w:bottom w:val="single" w:sz="6" w:space="0" w:color="auto"/>
              <w:right w:val="single" w:sz="6" w:space="0" w:color="auto"/>
            </w:tcBorders>
          </w:tcPr>
          <w:p w:rsidR="00BF292E" w:rsidRPr="00AB5D91" w:rsidRDefault="00BF292E" w:rsidP="003D34F8">
            <w:pPr>
              <w:pStyle w:val="Body11"/>
              <w:rPr>
                <w:rFonts w:ascii="Arial" w:hAnsi="Arial" w:cs="Arial"/>
                <w:sz w:val="16"/>
                <w:szCs w:val="16"/>
                <w:lang w:val="en-GB"/>
              </w:rPr>
            </w:pPr>
            <w:r w:rsidRPr="005E05F6">
              <w:rPr>
                <w:rFonts w:ascii="Arial" w:hAnsi="Arial" w:cs="Arial"/>
                <w:sz w:val="16"/>
                <w:szCs w:val="16"/>
                <w:lang w:val="en-GB"/>
              </w:rPr>
              <w:t>Hourly up to the first IDM Gate Closure for the Trading Day</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AB5D91" w:rsidRDefault="00BF292E" w:rsidP="003D34F8">
            <w:pPr>
              <w:pStyle w:val="Body11"/>
              <w:rPr>
                <w:rFonts w:ascii="Arial" w:hAnsi="Arial" w:cs="Arial"/>
                <w:sz w:val="16"/>
                <w:szCs w:val="16"/>
                <w:lang w:val="en-GB"/>
              </w:rPr>
            </w:pPr>
            <w:r w:rsidRPr="00422EAB">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r w:rsidRPr="003644B9">
              <w:rPr>
                <w:rFonts w:ascii="Arial" w:hAnsi="Arial" w:cs="Arial"/>
                <w:sz w:val="16"/>
                <w:szCs w:val="16"/>
                <w:lang w:val="en-GB"/>
              </w:rPr>
              <w:t>Net Imbalance Volume Forecast</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lang w:val="en-GB"/>
              </w:rPr>
            </w:pPr>
            <w:r w:rsidRPr="003644B9">
              <w:rPr>
                <w:rFonts w:ascii="Arial" w:hAnsi="Arial" w:cs="Arial"/>
                <w:sz w:val="16"/>
                <w:szCs w:val="16"/>
                <w:lang w:val="en-GB"/>
              </w:rPr>
              <w:t>E</w:t>
            </w:r>
          </w:p>
        </w:tc>
        <w:tc>
          <w:tcPr>
            <w:tcW w:w="2520" w:type="dxa"/>
            <w:tcBorders>
              <w:top w:val="single" w:sz="6" w:space="0" w:color="auto"/>
              <w:left w:val="single" w:sz="6" w:space="0" w:color="auto"/>
              <w:bottom w:val="single" w:sz="6" w:space="0" w:color="auto"/>
              <w:right w:val="single" w:sz="6" w:space="0" w:color="auto"/>
            </w:tcBorders>
          </w:tcPr>
          <w:p w:rsidR="00BF292E" w:rsidRPr="0071139F" w:rsidRDefault="00BF292E" w:rsidP="003D34F8">
            <w:pPr>
              <w:pStyle w:val="Body11"/>
              <w:rPr>
                <w:rFonts w:ascii="Arial" w:hAnsi="Arial" w:cs="Arial"/>
                <w:sz w:val="16"/>
                <w:szCs w:val="16"/>
                <w:lang w:val="en-GB"/>
              </w:rPr>
            </w:pPr>
            <w:r w:rsidRPr="003644B9">
              <w:rPr>
                <w:rFonts w:ascii="Arial" w:hAnsi="Arial"/>
                <w:sz w:val="16"/>
                <w:szCs w:val="16"/>
                <w:lang w:eastAsia="en-US"/>
              </w:rPr>
              <w:t>Every half hour prior to each ISP</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sidRPr="00070F4B">
              <w:rPr>
                <w:rFonts w:ascii="Arial" w:hAnsi="Arial" w:cs="Arial"/>
                <w:sz w:val="16"/>
                <w:szCs w:val="16"/>
                <w:lang w:val="en-GB"/>
              </w:rPr>
              <w:t>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422EAB">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r>
              <w:rPr>
                <w:rFonts w:ascii="Arial" w:hAnsi="Arial" w:cs="Arial"/>
                <w:sz w:val="16"/>
                <w:szCs w:val="16"/>
                <w:lang w:val="en-GB"/>
              </w:rPr>
              <w:t>Physical Notifications – Member Private</w:t>
            </w:r>
          </w:p>
        </w:tc>
        <w:tc>
          <w:tcPr>
            <w:tcW w:w="720" w:type="dxa"/>
            <w:tcBorders>
              <w:top w:val="single" w:sz="6" w:space="0" w:color="auto"/>
              <w:left w:val="single" w:sz="6" w:space="0" w:color="auto"/>
              <w:bottom w:val="single" w:sz="6" w:space="0" w:color="auto"/>
              <w:right w:val="single" w:sz="6" w:space="0" w:color="auto"/>
            </w:tcBorders>
          </w:tcPr>
          <w:p w:rsidR="00BF292E" w:rsidRPr="00422EAB" w:rsidRDefault="00BF292E" w:rsidP="007A5C26">
            <w:pPr>
              <w:pStyle w:val="Body11"/>
              <w:jc w:val="center"/>
              <w:rPr>
                <w:rFonts w:ascii="Arial" w:hAnsi="Arial" w:cs="Arial"/>
                <w:sz w:val="16"/>
                <w:szCs w:val="16"/>
                <w:highlight w:val="yellow"/>
                <w:lang w:val="en-GB"/>
              </w:rPr>
            </w:pPr>
            <w:r>
              <w:rPr>
                <w:rFonts w:ascii="Arial" w:hAnsi="Arial" w:cs="Arial"/>
                <w:sz w:val="16"/>
                <w:szCs w:val="16"/>
                <w:lang w:val="en-GB"/>
              </w:rPr>
              <w:t>F</w:t>
            </w:r>
          </w:p>
        </w:tc>
        <w:tc>
          <w:tcPr>
            <w:tcW w:w="2520" w:type="dxa"/>
            <w:tcBorders>
              <w:top w:val="single" w:sz="6" w:space="0" w:color="auto"/>
              <w:left w:val="single" w:sz="6" w:space="0" w:color="auto"/>
              <w:bottom w:val="single" w:sz="6" w:space="0" w:color="auto"/>
              <w:right w:val="single" w:sz="6" w:space="0" w:color="auto"/>
            </w:tcBorders>
          </w:tcPr>
          <w:p w:rsidR="00BF292E" w:rsidRPr="00422EAB" w:rsidRDefault="00BF292E" w:rsidP="003D34F8">
            <w:pPr>
              <w:pStyle w:val="Body11"/>
              <w:rPr>
                <w:rFonts w:ascii="Arial" w:hAnsi="Arial" w:cs="Arial"/>
                <w:sz w:val="16"/>
                <w:szCs w:val="16"/>
                <w:lang w:val="en-GB"/>
              </w:rPr>
            </w:pPr>
            <w:r w:rsidRPr="0071139F">
              <w:rPr>
                <w:rFonts w:ascii="Arial" w:hAnsi="Arial" w:cs="Arial"/>
                <w:sz w:val="16"/>
                <w:szCs w:val="16"/>
                <w:lang w:val="en-GB"/>
              </w:rPr>
              <w:t>After each Balancing Market Gate Closure</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422EAB" w:rsidRDefault="00BF292E" w:rsidP="003D34F8">
            <w:pPr>
              <w:pStyle w:val="Body11"/>
              <w:rPr>
                <w:rFonts w:ascii="Arial" w:hAnsi="Arial" w:cs="Arial"/>
                <w:sz w:val="16"/>
                <w:szCs w:val="16"/>
                <w:lang w:val="en-GB"/>
              </w:rPr>
            </w:pPr>
            <w:r>
              <w:rPr>
                <w:rFonts w:ascii="Arial" w:hAnsi="Arial" w:cs="Arial"/>
                <w:sz w:val="16"/>
                <w:szCs w:val="16"/>
                <w:lang w:val="en-GB"/>
              </w:rPr>
              <w:t>Member Private</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r>
              <w:rPr>
                <w:rFonts w:ascii="Arial" w:hAnsi="Arial" w:cs="Arial"/>
                <w:sz w:val="16"/>
                <w:szCs w:val="16"/>
                <w:lang w:val="en-GB"/>
              </w:rPr>
              <w:t>Aggregated Final Physical Notifications</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highlight w:val="yellow"/>
                <w:lang w:val="en-GB"/>
              </w:rPr>
            </w:pPr>
            <w:r w:rsidRPr="003F0DCD">
              <w:rPr>
                <w:rFonts w:ascii="Arial" w:hAnsi="Arial" w:cs="Arial"/>
                <w:sz w:val="16"/>
                <w:szCs w:val="16"/>
                <w:lang w:val="en-GB"/>
              </w:rPr>
              <w:t>F</w:t>
            </w:r>
          </w:p>
        </w:tc>
        <w:tc>
          <w:tcPr>
            <w:tcW w:w="2520" w:type="dxa"/>
            <w:tcBorders>
              <w:top w:val="single" w:sz="6" w:space="0" w:color="auto"/>
              <w:left w:val="single" w:sz="6" w:space="0" w:color="auto"/>
              <w:bottom w:val="single" w:sz="6" w:space="0" w:color="auto"/>
              <w:right w:val="single" w:sz="6" w:space="0" w:color="auto"/>
            </w:tcBorders>
          </w:tcPr>
          <w:p w:rsidR="00BF292E" w:rsidRPr="0071139F" w:rsidRDefault="00BF292E" w:rsidP="003D34F8">
            <w:pPr>
              <w:pStyle w:val="Body11"/>
              <w:rPr>
                <w:rFonts w:ascii="Arial" w:hAnsi="Arial" w:cs="Arial"/>
                <w:sz w:val="16"/>
                <w:szCs w:val="16"/>
                <w:lang w:val="en-GB"/>
              </w:rPr>
            </w:pPr>
            <w:r w:rsidRPr="003F0DCD">
              <w:rPr>
                <w:rFonts w:ascii="Arial" w:hAnsi="Arial" w:cs="Arial"/>
                <w:sz w:val="16"/>
                <w:szCs w:val="16"/>
                <w:lang w:val="en-GB"/>
              </w:rPr>
              <w:t>After each Balancing Market Gate Closure</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sidRPr="00A64918">
              <w:rPr>
                <w:rFonts w:ascii="Arial" w:hAnsi="Arial" w:cs="Arial"/>
                <w:sz w:val="16"/>
                <w:szCs w:val="16"/>
                <w:lang w:val="en-GB"/>
              </w:rPr>
              <w:t>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del w:id="164" w:author="Author">
              <w:r w:rsidDel="00285FB2">
                <w:rPr>
                  <w:rFonts w:ascii="Arial" w:hAnsi="Arial" w:cs="Arial"/>
                  <w:sz w:val="16"/>
                  <w:szCs w:val="16"/>
                  <w:lang w:val="en-GB"/>
                </w:rPr>
                <w:delText>LTS Operational Schedule – Member Private</w:delText>
              </w:r>
            </w:del>
          </w:p>
        </w:tc>
        <w:tc>
          <w:tcPr>
            <w:tcW w:w="720" w:type="dxa"/>
            <w:tcBorders>
              <w:top w:val="single" w:sz="6" w:space="0" w:color="auto"/>
              <w:left w:val="single" w:sz="6" w:space="0" w:color="auto"/>
              <w:bottom w:val="single" w:sz="6" w:space="0" w:color="auto"/>
              <w:right w:val="single" w:sz="6" w:space="0" w:color="auto"/>
            </w:tcBorders>
          </w:tcPr>
          <w:p w:rsidR="00BF292E" w:rsidRPr="003F0DCD" w:rsidRDefault="00BF292E" w:rsidP="007A5C26">
            <w:pPr>
              <w:pStyle w:val="Body11"/>
              <w:jc w:val="center"/>
              <w:rPr>
                <w:rFonts w:ascii="Arial" w:hAnsi="Arial" w:cs="Arial"/>
                <w:sz w:val="16"/>
                <w:szCs w:val="16"/>
                <w:lang w:val="en-GB"/>
              </w:rPr>
            </w:pPr>
            <w:del w:id="165" w:author="Author">
              <w:r w:rsidDel="00285FB2">
                <w:rPr>
                  <w:rFonts w:ascii="Arial" w:hAnsi="Arial" w:cs="Arial"/>
                  <w:sz w:val="16"/>
                  <w:szCs w:val="16"/>
                  <w:lang w:val="en-GB"/>
                </w:rPr>
                <w:delText>F</w:delText>
              </w:r>
            </w:del>
          </w:p>
        </w:tc>
        <w:tc>
          <w:tcPr>
            <w:tcW w:w="2520" w:type="dxa"/>
            <w:tcBorders>
              <w:top w:val="single" w:sz="6" w:space="0" w:color="auto"/>
              <w:left w:val="single" w:sz="6" w:space="0" w:color="auto"/>
              <w:bottom w:val="single" w:sz="6" w:space="0" w:color="auto"/>
              <w:right w:val="single" w:sz="6" w:space="0" w:color="auto"/>
            </w:tcBorders>
          </w:tcPr>
          <w:p w:rsidR="00BF292E" w:rsidRPr="003F0DCD" w:rsidRDefault="00BF292E" w:rsidP="00222A12">
            <w:pPr>
              <w:pStyle w:val="Body11"/>
              <w:rPr>
                <w:rFonts w:ascii="Arial" w:hAnsi="Arial" w:cs="Arial"/>
                <w:sz w:val="16"/>
                <w:szCs w:val="16"/>
                <w:lang w:val="en-GB"/>
              </w:rPr>
            </w:pPr>
            <w:del w:id="166" w:author="Author">
              <w:r w:rsidDel="00285FB2">
                <w:rPr>
                  <w:rFonts w:ascii="Arial" w:hAnsi="Arial" w:cs="Arial"/>
                  <w:sz w:val="16"/>
                  <w:szCs w:val="16"/>
                  <w:lang w:val="en-GB"/>
                </w:rPr>
                <w:delText>Following e</w:delText>
              </w:r>
              <w:r w:rsidRPr="00222A12" w:rsidDel="00285FB2">
                <w:rPr>
                  <w:rFonts w:ascii="Arial" w:hAnsi="Arial" w:cs="Arial"/>
                  <w:sz w:val="16"/>
                  <w:szCs w:val="16"/>
                  <w:lang w:val="en-GB"/>
                </w:rPr>
                <w:delText>ach LTS Operational Schedule Run</w:delText>
              </w:r>
            </w:del>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del w:id="167" w:author="Author">
              <w:r w:rsidDel="00285FB2">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del w:id="168" w:author="Author">
              <w:r w:rsidDel="00285FB2">
                <w:rPr>
                  <w:rFonts w:ascii="Arial" w:hAnsi="Arial" w:cs="Arial"/>
                  <w:sz w:val="16"/>
                  <w:szCs w:val="16"/>
                  <w:lang w:val="en-GB"/>
                </w:rPr>
                <w:delText>Member Private</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del w:id="169" w:author="Author">
              <w:r w:rsidDel="00285FB2">
                <w:rPr>
                  <w:rFonts w:ascii="Arial" w:hAnsi="Arial" w:cs="Arial"/>
                  <w:sz w:val="16"/>
                  <w:szCs w:val="16"/>
                  <w:lang w:val="en-GB"/>
                </w:rPr>
                <w:lastRenderedPageBreak/>
                <w:delText>RTIC Operational Schedule – Member Private</w:delText>
              </w:r>
            </w:del>
          </w:p>
        </w:tc>
        <w:tc>
          <w:tcPr>
            <w:tcW w:w="720" w:type="dxa"/>
            <w:tcBorders>
              <w:top w:val="single" w:sz="6" w:space="0" w:color="auto"/>
              <w:left w:val="single" w:sz="6" w:space="0" w:color="auto"/>
              <w:bottom w:val="single" w:sz="6" w:space="0" w:color="auto"/>
              <w:right w:val="single" w:sz="6" w:space="0" w:color="auto"/>
            </w:tcBorders>
          </w:tcPr>
          <w:p w:rsidR="00BF292E" w:rsidRPr="003F0DCD" w:rsidRDefault="00BF292E" w:rsidP="007A5C26">
            <w:pPr>
              <w:pStyle w:val="Body11"/>
              <w:jc w:val="center"/>
              <w:rPr>
                <w:rFonts w:ascii="Arial" w:hAnsi="Arial" w:cs="Arial"/>
                <w:sz w:val="16"/>
                <w:szCs w:val="16"/>
                <w:lang w:val="en-GB"/>
              </w:rPr>
            </w:pPr>
            <w:del w:id="170" w:author="Author">
              <w:r w:rsidDel="00285FB2">
                <w:rPr>
                  <w:rFonts w:ascii="Arial" w:hAnsi="Arial" w:cs="Arial"/>
                  <w:sz w:val="16"/>
                  <w:szCs w:val="16"/>
                  <w:lang w:val="en-GB"/>
                </w:rPr>
                <w:delText>F</w:delText>
              </w:r>
            </w:del>
          </w:p>
        </w:tc>
        <w:tc>
          <w:tcPr>
            <w:tcW w:w="2520" w:type="dxa"/>
            <w:tcBorders>
              <w:top w:val="single" w:sz="6" w:space="0" w:color="auto"/>
              <w:left w:val="single" w:sz="6" w:space="0" w:color="auto"/>
              <w:bottom w:val="single" w:sz="6" w:space="0" w:color="auto"/>
              <w:right w:val="single" w:sz="6" w:space="0" w:color="auto"/>
            </w:tcBorders>
          </w:tcPr>
          <w:p w:rsidR="00BF292E" w:rsidRPr="003F0DCD" w:rsidRDefault="00BF292E" w:rsidP="003D34F8">
            <w:pPr>
              <w:pStyle w:val="Body11"/>
              <w:rPr>
                <w:rFonts w:ascii="Arial" w:hAnsi="Arial" w:cs="Arial"/>
                <w:sz w:val="16"/>
                <w:szCs w:val="16"/>
                <w:lang w:val="en-GB"/>
              </w:rPr>
            </w:pPr>
            <w:del w:id="171" w:author="Author">
              <w:r w:rsidDel="00285FB2">
                <w:rPr>
                  <w:rFonts w:ascii="Arial" w:hAnsi="Arial" w:cs="Arial"/>
                  <w:sz w:val="16"/>
                  <w:szCs w:val="16"/>
                  <w:lang w:val="en-GB"/>
                </w:rPr>
                <w:delText>Following</w:delText>
              </w:r>
              <w:r w:rsidRPr="00B3574E" w:rsidDel="00285FB2">
                <w:rPr>
                  <w:rFonts w:ascii="Arial" w:hAnsi="Arial" w:cs="Arial"/>
                  <w:sz w:val="16"/>
                  <w:szCs w:val="16"/>
                  <w:lang w:val="en-GB"/>
                </w:rPr>
                <w:delText xml:space="preserve"> approval of each RTIC Operational Schedule Run</w:delText>
              </w:r>
            </w:del>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del w:id="172" w:author="Author">
              <w:r w:rsidDel="00285FB2">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del w:id="173" w:author="Author">
              <w:r w:rsidDel="00285FB2">
                <w:rPr>
                  <w:rFonts w:ascii="Arial" w:hAnsi="Arial" w:cs="Arial"/>
                  <w:sz w:val="16"/>
                  <w:szCs w:val="16"/>
                  <w:lang w:val="en-GB"/>
                </w:rPr>
                <w:delText>Member Private</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del w:id="174" w:author="Author">
              <w:r w:rsidDel="00285FB2">
                <w:rPr>
                  <w:rFonts w:ascii="Arial" w:hAnsi="Arial" w:cs="Arial"/>
                  <w:sz w:val="16"/>
                  <w:szCs w:val="16"/>
                  <w:lang w:val="en-GB"/>
                </w:rPr>
                <w:delText>RTID Operational Schedule – Member Private</w:delText>
              </w:r>
            </w:del>
          </w:p>
        </w:tc>
        <w:tc>
          <w:tcPr>
            <w:tcW w:w="720" w:type="dxa"/>
            <w:tcBorders>
              <w:top w:val="single" w:sz="6" w:space="0" w:color="auto"/>
              <w:left w:val="single" w:sz="6" w:space="0" w:color="auto"/>
              <w:bottom w:val="single" w:sz="6" w:space="0" w:color="auto"/>
              <w:right w:val="single" w:sz="6" w:space="0" w:color="auto"/>
            </w:tcBorders>
          </w:tcPr>
          <w:p w:rsidR="00BF292E" w:rsidRPr="003F0DCD" w:rsidRDefault="00BF292E" w:rsidP="007A5C26">
            <w:pPr>
              <w:pStyle w:val="Body11"/>
              <w:jc w:val="center"/>
              <w:rPr>
                <w:rFonts w:ascii="Arial" w:hAnsi="Arial" w:cs="Arial"/>
                <w:sz w:val="16"/>
                <w:szCs w:val="16"/>
                <w:lang w:val="en-GB"/>
              </w:rPr>
            </w:pPr>
            <w:del w:id="175" w:author="Author">
              <w:r w:rsidDel="00285FB2">
                <w:rPr>
                  <w:rFonts w:ascii="Arial" w:hAnsi="Arial" w:cs="Arial"/>
                  <w:sz w:val="16"/>
                  <w:szCs w:val="16"/>
                  <w:lang w:val="en-GB"/>
                </w:rPr>
                <w:delText>F</w:delText>
              </w:r>
            </w:del>
          </w:p>
        </w:tc>
        <w:tc>
          <w:tcPr>
            <w:tcW w:w="2520" w:type="dxa"/>
            <w:tcBorders>
              <w:top w:val="single" w:sz="6" w:space="0" w:color="auto"/>
              <w:left w:val="single" w:sz="6" w:space="0" w:color="auto"/>
              <w:bottom w:val="single" w:sz="6" w:space="0" w:color="auto"/>
              <w:right w:val="single" w:sz="6" w:space="0" w:color="auto"/>
            </w:tcBorders>
          </w:tcPr>
          <w:p w:rsidR="00BF292E" w:rsidRPr="003F0DCD" w:rsidRDefault="00BF292E" w:rsidP="003D34F8">
            <w:pPr>
              <w:pStyle w:val="Body11"/>
              <w:rPr>
                <w:rFonts w:ascii="Arial" w:hAnsi="Arial" w:cs="Arial"/>
                <w:sz w:val="16"/>
                <w:szCs w:val="16"/>
                <w:lang w:val="en-GB"/>
              </w:rPr>
            </w:pPr>
            <w:del w:id="176" w:author="Author">
              <w:r w:rsidDel="00285FB2">
                <w:rPr>
                  <w:rFonts w:ascii="Arial" w:hAnsi="Arial" w:cs="Arial"/>
                  <w:sz w:val="16"/>
                  <w:szCs w:val="16"/>
                  <w:lang w:val="en-GB"/>
                </w:rPr>
                <w:delText xml:space="preserve">Following </w:delText>
              </w:r>
              <w:r w:rsidRPr="00E3398D" w:rsidDel="00285FB2">
                <w:rPr>
                  <w:rFonts w:ascii="Arial" w:hAnsi="Arial" w:cs="Arial"/>
                  <w:sz w:val="16"/>
                  <w:szCs w:val="16"/>
                  <w:lang w:val="en-GB"/>
                </w:rPr>
                <w:delText>approval of each RTID Operational Schedule Run</w:delText>
              </w:r>
            </w:del>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del w:id="177" w:author="Author">
              <w:r w:rsidDel="00285FB2">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del w:id="178" w:author="Author">
              <w:r w:rsidDel="00285FB2">
                <w:rPr>
                  <w:rFonts w:ascii="Arial" w:hAnsi="Arial" w:cs="Arial"/>
                  <w:sz w:val="16"/>
                  <w:szCs w:val="16"/>
                  <w:lang w:val="en-GB"/>
                </w:rPr>
                <w:delText>Member Private</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r>
              <w:rPr>
                <w:rFonts w:ascii="Arial" w:hAnsi="Arial" w:cs="Arial"/>
                <w:sz w:val="16"/>
                <w:szCs w:val="16"/>
                <w:lang w:val="en-GB"/>
              </w:rPr>
              <w:t>Imbalance Price Report (Imbalance Pricing Period)</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lang w:val="en-GB"/>
              </w:rPr>
            </w:pPr>
            <w:r>
              <w:rPr>
                <w:rFonts w:ascii="Arial" w:hAnsi="Arial" w:cs="Arial"/>
                <w:sz w:val="16"/>
                <w:szCs w:val="16"/>
                <w:lang w:val="en-GB"/>
              </w:rPr>
              <w:t>G</w:t>
            </w:r>
          </w:p>
        </w:tc>
        <w:tc>
          <w:tcPr>
            <w:tcW w:w="25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6005C0">
              <w:rPr>
                <w:rFonts w:ascii="Arial" w:hAnsi="Arial" w:cs="Arial"/>
                <w:sz w:val="16"/>
                <w:szCs w:val="16"/>
                <w:lang w:val="en-GB"/>
              </w:rPr>
              <w:t>End of imbalance price calculation process for the corresponding Imbalance Pricing Period</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6005C0">
            <w:pPr>
              <w:pStyle w:val="Body11"/>
              <w:rPr>
                <w:rFonts w:ascii="Arial" w:hAnsi="Arial" w:cs="Arial"/>
                <w:sz w:val="16"/>
                <w:szCs w:val="16"/>
                <w:lang w:val="en-GB"/>
              </w:rPr>
            </w:pPr>
            <w:r>
              <w:rPr>
                <w:rFonts w:ascii="Arial" w:hAnsi="Arial" w:cs="Arial"/>
                <w:sz w:val="16"/>
                <w:szCs w:val="16"/>
                <w:lang w:val="en-GB"/>
              </w:rPr>
              <w:t>Imbalance Price Report (Imbalance Settlement Period)</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lang w:val="en-GB"/>
              </w:rPr>
            </w:pPr>
            <w:r>
              <w:rPr>
                <w:rFonts w:ascii="Arial" w:hAnsi="Arial" w:cs="Arial"/>
                <w:sz w:val="16"/>
                <w:szCs w:val="16"/>
                <w:lang w:val="en-GB"/>
              </w:rPr>
              <w:t>G</w:t>
            </w:r>
          </w:p>
        </w:tc>
        <w:tc>
          <w:tcPr>
            <w:tcW w:w="2520" w:type="dxa"/>
            <w:tcBorders>
              <w:top w:val="single" w:sz="6" w:space="0" w:color="auto"/>
              <w:left w:val="single" w:sz="6" w:space="0" w:color="auto"/>
              <w:bottom w:val="single" w:sz="6" w:space="0" w:color="auto"/>
              <w:right w:val="single" w:sz="6" w:space="0" w:color="auto"/>
            </w:tcBorders>
          </w:tcPr>
          <w:p w:rsidR="00BF292E" w:rsidRDefault="00BF292E" w:rsidP="00DC2C74">
            <w:pPr>
              <w:pStyle w:val="Body11"/>
              <w:rPr>
                <w:rFonts w:ascii="Arial" w:hAnsi="Arial" w:cs="Arial"/>
                <w:sz w:val="16"/>
                <w:szCs w:val="16"/>
                <w:lang w:val="en-GB"/>
              </w:rPr>
            </w:pPr>
            <w:r>
              <w:rPr>
                <w:rFonts w:ascii="Arial" w:hAnsi="Arial" w:cs="Arial"/>
                <w:sz w:val="16"/>
                <w:szCs w:val="16"/>
                <w:lang w:val="en-GB"/>
              </w:rPr>
              <w:t>A</w:t>
            </w:r>
            <w:r w:rsidRPr="006005C0">
              <w:rPr>
                <w:rFonts w:ascii="Arial" w:hAnsi="Arial" w:cs="Arial"/>
                <w:sz w:val="16"/>
                <w:szCs w:val="16"/>
                <w:lang w:val="en-GB"/>
              </w:rPr>
              <w:t xml:space="preserve">fter the end of each </w:t>
            </w:r>
            <w:r>
              <w:rPr>
                <w:rFonts w:ascii="Arial" w:hAnsi="Arial" w:cs="Arial"/>
                <w:sz w:val="16"/>
                <w:szCs w:val="16"/>
                <w:lang w:val="en-GB"/>
              </w:rPr>
              <w:t>I</w:t>
            </w:r>
            <w:r w:rsidRPr="006005C0">
              <w:rPr>
                <w:rFonts w:ascii="Arial" w:hAnsi="Arial" w:cs="Arial"/>
                <w:sz w:val="16"/>
                <w:szCs w:val="16"/>
                <w:lang w:val="en-GB"/>
              </w:rPr>
              <w:t xml:space="preserve">mbalance </w:t>
            </w:r>
            <w:r>
              <w:rPr>
                <w:rFonts w:ascii="Arial" w:hAnsi="Arial" w:cs="Arial"/>
                <w:sz w:val="16"/>
                <w:szCs w:val="16"/>
                <w:lang w:val="en-GB"/>
              </w:rPr>
              <w:t>S</w:t>
            </w:r>
            <w:r w:rsidRPr="006005C0">
              <w:rPr>
                <w:rFonts w:ascii="Arial" w:hAnsi="Arial" w:cs="Arial"/>
                <w:sz w:val="16"/>
                <w:szCs w:val="16"/>
                <w:lang w:val="en-GB"/>
              </w:rPr>
              <w:t xml:space="preserve">ettlement </w:t>
            </w:r>
            <w:r>
              <w:rPr>
                <w:rFonts w:ascii="Arial" w:hAnsi="Arial" w:cs="Arial"/>
                <w:sz w:val="16"/>
                <w:szCs w:val="16"/>
                <w:lang w:val="en-GB"/>
              </w:rPr>
              <w:t>P</w:t>
            </w:r>
            <w:r w:rsidRPr="006005C0">
              <w:rPr>
                <w:rFonts w:ascii="Arial" w:hAnsi="Arial" w:cs="Arial"/>
                <w:sz w:val="16"/>
                <w:szCs w:val="16"/>
                <w:lang w:val="en-GB"/>
              </w:rPr>
              <w:t>eriod on the Trading Day</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6005C0">
            <w:pPr>
              <w:pStyle w:val="Body11"/>
              <w:rPr>
                <w:rFonts w:ascii="Arial" w:hAnsi="Arial" w:cs="Arial"/>
                <w:sz w:val="16"/>
                <w:szCs w:val="16"/>
                <w:lang w:val="en-GB"/>
              </w:rPr>
            </w:pPr>
            <w:r>
              <w:rPr>
                <w:rFonts w:ascii="Arial" w:hAnsi="Arial" w:cs="Arial"/>
                <w:sz w:val="16"/>
                <w:szCs w:val="16"/>
                <w:lang w:val="en-GB"/>
              </w:rPr>
              <w:t>Imbalance Price Supporting Information</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lang w:val="en-GB"/>
              </w:rPr>
            </w:pPr>
            <w:r>
              <w:rPr>
                <w:rFonts w:ascii="Arial" w:hAnsi="Arial" w:cs="Arial"/>
                <w:sz w:val="16"/>
                <w:szCs w:val="16"/>
                <w:lang w:val="en-GB"/>
              </w:rPr>
              <w:t>G</w:t>
            </w:r>
          </w:p>
        </w:tc>
        <w:tc>
          <w:tcPr>
            <w:tcW w:w="25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6005C0">
              <w:rPr>
                <w:rFonts w:ascii="Arial" w:hAnsi="Arial" w:cs="Arial"/>
                <w:sz w:val="16"/>
                <w:szCs w:val="16"/>
                <w:lang w:val="en-GB"/>
              </w:rPr>
              <w:t xml:space="preserve">End of </w:t>
            </w:r>
            <w:r>
              <w:rPr>
                <w:rFonts w:ascii="Arial" w:hAnsi="Arial" w:cs="Arial"/>
                <w:sz w:val="16"/>
                <w:szCs w:val="16"/>
                <w:lang w:val="en-GB"/>
              </w:rPr>
              <w:t>I</w:t>
            </w:r>
            <w:r w:rsidRPr="006005C0">
              <w:rPr>
                <w:rFonts w:ascii="Arial" w:hAnsi="Arial" w:cs="Arial"/>
                <w:sz w:val="16"/>
                <w:szCs w:val="16"/>
                <w:lang w:val="en-GB"/>
              </w:rPr>
              <w:t xml:space="preserve">mbalance </w:t>
            </w:r>
            <w:r>
              <w:rPr>
                <w:rFonts w:ascii="Arial" w:hAnsi="Arial" w:cs="Arial"/>
                <w:sz w:val="16"/>
                <w:szCs w:val="16"/>
                <w:lang w:val="en-GB"/>
              </w:rPr>
              <w:t>P</w:t>
            </w:r>
            <w:r w:rsidRPr="006005C0">
              <w:rPr>
                <w:rFonts w:ascii="Arial" w:hAnsi="Arial" w:cs="Arial"/>
                <w:sz w:val="16"/>
                <w:szCs w:val="16"/>
                <w:lang w:val="en-GB"/>
              </w:rPr>
              <w:t>rice calculation process for the corresponding Imbalance Pricing Period</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6005C0">
            <w:pPr>
              <w:pStyle w:val="Body11"/>
              <w:rPr>
                <w:rFonts w:ascii="Arial" w:hAnsi="Arial" w:cs="Arial"/>
                <w:sz w:val="16"/>
                <w:szCs w:val="16"/>
                <w:lang w:val="en-GB"/>
              </w:rPr>
            </w:pPr>
            <w:r w:rsidRPr="00BE2657">
              <w:rPr>
                <w:rFonts w:ascii="Arial" w:hAnsi="Arial" w:cs="Arial"/>
                <w:sz w:val="16"/>
                <w:szCs w:val="16"/>
                <w:lang w:val="en-GB"/>
              </w:rPr>
              <w:t>Anonymised Inc / Dec Curves</w:t>
            </w:r>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lang w:val="en-GB"/>
              </w:rPr>
            </w:pPr>
            <w:r>
              <w:rPr>
                <w:rFonts w:ascii="Arial" w:hAnsi="Arial" w:cs="Arial"/>
                <w:sz w:val="16"/>
                <w:szCs w:val="16"/>
                <w:lang w:val="en-GB"/>
              </w:rPr>
              <w:t>G</w:t>
            </w:r>
          </w:p>
        </w:tc>
        <w:tc>
          <w:tcPr>
            <w:tcW w:w="2520" w:type="dxa"/>
            <w:tcBorders>
              <w:top w:val="single" w:sz="6" w:space="0" w:color="auto"/>
              <w:left w:val="single" w:sz="6" w:space="0" w:color="auto"/>
              <w:bottom w:val="single" w:sz="6" w:space="0" w:color="auto"/>
              <w:right w:val="single" w:sz="6" w:space="0" w:color="auto"/>
            </w:tcBorders>
          </w:tcPr>
          <w:p w:rsidR="00BF292E" w:rsidRPr="006005C0" w:rsidRDefault="00BF292E" w:rsidP="003D34F8">
            <w:pPr>
              <w:pStyle w:val="Body11"/>
              <w:rPr>
                <w:rFonts w:ascii="Arial" w:hAnsi="Arial" w:cs="Arial"/>
                <w:sz w:val="16"/>
                <w:szCs w:val="16"/>
                <w:lang w:val="en-GB"/>
              </w:rPr>
            </w:pPr>
            <w:r w:rsidRPr="00BE2657">
              <w:rPr>
                <w:rFonts w:ascii="Arial" w:hAnsi="Arial" w:cs="Arial"/>
                <w:sz w:val="16"/>
                <w:szCs w:val="16"/>
                <w:lang w:val="en-GB"/>
              </w:rPr>
              <w:t>Following each ISP</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285FB2" w:rsidRPr="00022FB2" w:rsidTr="00690238">
        <w:trPr>
          <w:trHeight w:val="652"/>
          <w:ins w:id="179" w:author="Author"/>
        </w:trPr>
        <w:tc>
          <w:tcPr>
            <w:tcW w:w="3090" w:type="dxa"/>
            <w:tcBorders>
              <w:top w:val="single" w:sz="6" w:space="0" w:color="auto"/>
              <w:left w:val="single" w:sz="6" w:space="0" w:color="auto"/>
              <w:bottom w:val="single" w:sz="6" w:space="0" w:color="auto"/>
              <w:right w:val="single" w:sz="6" w:space="0" w:color="auto"/>
            </w:tcBorders>
          </w:tcPr>
          <w:p w:rsidR="00285FB2" w:rsidRPr="00285FB2" w:rsidRDefault="00285FB2" w:rsidP="006005C0">
            <w:pPr>
              <w:pStyle w:val="Body11"/>
              <w:rPr>
                <w:ins w:id="180" w:author="Author"/>
                <w:rFonts w:ascii="Arial" w:hAnsi="Arial" w:cs="Arial"/>
                <w:sz w:val="16"/>
                <w:szCs w:val="16"/>
                <w:lang w:val="en-GB"/>
              </w:rPr>
            </w:pPr>
            <w:ins w:id="181" w:author="Author">
              <w:r w:rsidRPr="00285FB2">
                <w:rPr>
                  <w:rFonts w:ascii="Arial" w:hAnsi="Arial" w:cs="Arial"/>
                  <w:sz w:val="16"/>
                  <w:szCs w:val="16"/>
                  <w:lang w:val="en-GB"/>
                </w:rPr>
                <w:t>Outturn Availability</w:t>
              </w:r>
            </w:ins>
          </w:p>
        </w:tc>
        <w:tc>
          <w:tcPr>
            <w:tcW w:w="720" w:type="dxa"/>
            <w:tcBorders>
              <w:top w:val="single" w:sz="6" w:space="0" w:color="auto"/>
              <w:left w:val="single" w:sz="6" w:space="0" w:color="auto"/>
              <w:bottom w:val="single" w:sz="6" w:space="0" w:color="auto"/>
              <w:right w:val="single" w:sz="6" w:space="0" w:color="auto"/>
            </w:tcBorders>
          </w:tcPr>
          <w:p w:rsidR="00285FB2" w:rsidRPr="00285FB2" w:rsidRDefault="00285FB2" w:rsidP="007A5C26">
            <w:pPr>
              <w:pStyle w:val="Body11"/>
              <w:jc w:val="center"/>
              <w:rPr>
                <w:ins w:id="182" w:author="Author"/>
                <w:rFonts w:ascii="Arial" w:hAnsi="Arial" w:cs="Arial"/>
                <w:sz w:val="16"/>
                <w:szCs w:val="16"/>
                <w:lang w:val="en-GB"/>
              </w:rPr>
            </w:pPr>
            <w:ins w:id="183" w:author="Author">
              <w:r w:rsidRPr="00285FB2">
                <w:rPr>
                  <w:rFonts w:ascii="Arial" w:hAnsi="Arial" w:cs="Arial"/>
                  <w:sz w:val="16"/>
                  <w:szCs w:val="16"/>
                  <w:lang w:val="en-GB"/>
                </w:rPr>
                <w:t>H</w:t>
              </w:r>
            </w:ins>
          </w:p>
        </w:tc>
        <w:tc>
          <w:tcPr>
            <w:tcW w:w="2520" w:type="dxa"/>
            <w:tcBorders>
              <w:top w:val="single" w:sz="6" w:space="0" w:color="auto"/>
              <w:left w:val="single" w:sz="6" w:space="0" w:color="auto"/>
              <w:bottom w:val="single" w:sz="6" w:space="0" w:color="auto"/>
              <w:right w:val="single" w:sz="6" w:space="0" w:color="auto"/>
            </w:tcBorders>
          </w:tcPr>
          <w:p w:rsidR="00285FB2" w:rsidRPr="00285FB2" w:rsidRDefault="00285FB2" w:rsidP="003D34F8">
            <w:pPr>
              <w:pStyle w:val="Body11"/>
              <w:rPr>
                <w:ins w:id="184" w:author="Author"/>
                <w:rFonts w:ascii="Arial" w:hAnsi="Arial" w:cs="Arial"/>
                <w:sz w:val="16"/>
                <w:szCs w:val="16"/>
                <w:lang w:val="en-GB"/>
              </w:rPr>
            </w:pPr>
            <w:ins w:id="185" w:author="Author">
              <w:r w:rsidRPr="00285FB2">
                <w:rPr>
                  <w:rFonts w:ascii="Arial" w:hAnsi="Arial"/>
                  <w:sz w:val="16"/>
                  <w:szCs w:val="16"/>
                  <w:lang w:eastAsia="en-US"/>
                </w:rPr>
                <w:t>Every Hour</w:t>
              </w:r>
            </w:ins>
          </w:p>
        </w:tc>
        <w:tc>
          <w:tcPr>
            <w:tcW w:w="1080" w:type="dxa"/>
            <w:tcBorders>
              <w:top w:val="single" w:sz="6" w:space="0" w:color="auto"/>
              <w:left w:val="single" w:sz="6" w:space="0" w:color="auto"/>
              <w:bottom w:val="single" w:sz="6" w:space="0" w:color="auto"/>
              <w:right w:val="single" w:sz="6" w:space="0" w:color="auto"/>
            </w:tcBorders>
          </w:tcPr>
          <w:p w:rsidR="00285FB2" w:rsidRPr="00285FB2" w:rsidRDefault="00285FB2" w:rsidP="00820481">
            <w:pPr>
              <w:pStyle w:val="Body11"/>
              <w:jc w:val="center"/>
              <w:rPr>
                <w:ins w:id="186" w:author="Author"/>
                <w:rFonts w:ascii="Arial" w:hAnsi="Arial" w:cs="Arial"/>
                <w:sz w:val="16"/>
                <w:szCs w:val="16"/>
                <w:lang w:val="en-GB"/>
              </w:rPr>
            </w:pPr>
            <w:ins w:id="187" w:author="Author">
              <w:r w:rsidRPr="00285FB2">
                <w:rPr>
                  <w:sz w:val="16"/>
                  <w:szCs w:val="16"/>
                </w:rPr>
                <w:t>uγ</w:t>
              </w:r>
            </w:ins>
          </w:p>
        </w:tc>
        <w:tc>
          <w:tcPr>
            <w:tcW w:w="1800" w:type="dxa"/>
            <w:tcBorders>
              <w:top w:val="single" w:sz="6" w:space="0" w:color="auto"/>
              <w:left w:val="single" w:sz="6" w:space="0" w:color="auto"/>
              <w:bottom w:val="single" w:sz="6" w:space="0" w:color="auto"/>
              <w:right w:val="single" w:sz="6" w:space="0" w:color="auto"/>
            </w:tcBorders>
          </w:tcPr>
          <w:p w:rsidR="00285FB2" w:rsidRPr="00285FB2" w:rsidRDefault="00285FB2" w:rsidP="00820481">
            <w:pPr>
              <w:pStyle w:val="Body11"/>
              <w:jc w:val="center"/>
              <w:rPr>
                <w:ins w:id="188" w:author="Author"/>
                <w:rFonts w:ascii="Arial" w:hAnsi="Arial" w:cs="Arial"/>
                <w:sz w:val="16"/>
                <w:szCs w:val="16"/>
                <w:lang w:val="en-GB"/>
              </w:rPr>
            </w:pPr>
            <w:ins w:id="189" w:author="Author">
              <w:r w:rsidRPr="00285FB2">
                <w:rPr>
                  <w:rFonts w:ascii="Arial" w:hAnsi="Arial" w:cs="Arial"/>
                  <w:sz w:val="16"/>
                  <w:szCs w:val="16"/>
                  <w:lang w:val="en-GB"/>
                </w:rPr>
                <w:t>Y</w:t>
              </w:r>
            </w:ins>
          </w:p>
        </w:tc>
        <w:tc>
          <w:tcPr>
            <w:tcW w:w="1620" w:type="dxa"/>
            <w:tcBorders>
              <w:top w:val="single" w:sz="6" w:space="0" w:color="auto"/>
              <w:left w:val="single" w:sz="6" w:space="0" w:color="auto"/>
              <w:bottom w:val="single" w:sz="6" w:space="0" w:color="auto"/>
              <w:right w:val="single" w:sz="6" w:space="0" w:color="auto"/>
            </w:tcBorders>
          </w:tcPr>
          <w:p w:rsidR="00285FB2" w:rsidRPr="00285FB2" w:rsidRDefault="00285FB2" w:rsidP="003D34F8">
            <w:pPr>
              <w:pStyle w:val="Body11"/>
              <w:rPr>
                <w:ins w:id="190" w:author="Author"/>
                <w:rFonts w:ascii="Arial" w:hAnsi="Arial" w:cs="Arial"/>
                <w:sz w:val="16"/>
                <w:szCs w:val="16"/>
                <w:lang w:val="en-GB"/>
              </w:rPr>
            </w:pPr>
            <w:ins w:id="191" w:author="Author">
              <w:r w:rsidRPr="00285FB2">
                <w:rPr>
                  <w:rFonts w:ascii="Arial" w:hAnsi="Arial" w:cs="Arial"/>
                  <w:sz w:val="16"/>
                  <w:szCs w:val="16"/>
                  <w:lang w:val="en-GB"/>
                </w:rPr>
                <w:t>Member Public</w:t>
              </w:r>
            </w:ins>
          </w:p>
        </w:tc>
        <w:tc>
          <w:tcPr>
            <w:tcW w:w="1620" w:type="dxa"/>
            <w:tcBorders>
              <w:top w:val="single" w:sz="6" w:space="0" w:color="auto"/>
              <w:left w:val="single" w:sz="6" w:space="0" w:color="auto"/>
              <w:bottom w:val="single" w:sz="6" w:space="0" w:color="auto"/>
              <w:right w:val="single" w:sz="6" w:space="0" w:color="auto"/>
            </w:tcBorders>
          </w:tcPr>
          <w:p w:rsidR="00285FB2" w:rsidRPr="00022FB2" w:rsidRDefault="00285FB2" w:rsidP="003D34F8">
            <w:pPr>
              <w:pStyle w:val="Body11"/>
              <w:rPr>
                <w:ins w:id="192" w:author="Author"/>
                <w:rFonts w:ascii="Arial" w:hAnsi="Arial" w:cs="Arial"/>
                <w:sz w:val="16"/>
                <w:szCs w:val="16"/>
              </w:rPr>
            </w:pPr>
          </w:p>
        </w:tc>
      </w:tr>
      <w:tr w:rsidR="00285FB2" w:rsidRPr="00022FB2" w:rsidTr="00690238">
        <w:trPr>
          <w:trHeight w:val="652"/>
          <w:ins w:id="193" w:author="Author"/>
        </w:trPr>
        <w:tc>
          <w:tcPr>
            <w:tcW w:w="3090" w:type="dxa"/>
            <w:tcBorders>
              <w:top w:val="single" w:sz="6" w:space="0" w:color="auto"/>
              <w:left w:val="single" w:sz="6" w:space="0" w:color="auto"/>
              <w:bottom w:val="single" w:sz="6" w:space="0" w:color="auto"/>
              <w:right w:val="single" w:sz="6" w:space="0" w:color="auto"/>
            </w:tcBorders>
          </w:tcPr>
          <w:p w:rsidR="00285FB2" w:rsidRPr="00285FB2" w:rsidRDefault="00285FB2" w:rsidP="006005C0">
            <w:pPr>
              <w:pStyle w:val="Body11"/>
              <w:rPr>
                <w:ins w:id="194" w:author="Author"/>
                <w:rFonts w:ascii="Arial" w:hAnsi="Arial" w:cs="Arial"/>
                <w:sz w:val="16"/>
                <w:szCs w:val="16"/>
                <w:lang w:val="en-GB"/>
              </w:rPr>
            </w:pPr>
            <w:ins w:id="195" w:author="Author">
              <w:r w:rsidRPr="00285FB2">
                <w:rPr>
                  <w:rFonts w:ascii="Arial" w:hAnsi="Arial" w:cs="Arial"/>
                  <w:sz w:val="16"/>
                  <w:szCs w:val="16"/>
                  <w:lang w:val="en-GB"/>
                </w:rPr>
                <w:t xml:space="preserve">Hourly Dispatch Instructions </w:t>
              </w:r>
            </w:ins>
          </w:p>
        </w:tc>
        <w:tc>
          <w:tcPr>
            <w:tcW w:w="720" w:type="dxa"/>
            <w:tcBorders>
              <w:top w:val="single" w:sz="6" w:space="0" w:color="auto"/>
              <w:left w:val="single" w:sz="6" w:space="0" w:color="auto"/>
              <w:bottom w:val="single" w:sz="6" w:space="0" w:color="auto"/>
              <w:right w:val="single" w:sz="6" w:space="0" w:color="auto"/>
            </w:tcBorders>
          </w:tcPr>
          <w:p w:rsidR="00285FB2" w:rsidRPr="00285FB2" w:rsidRDefault="00285FB2" w:rsidP="007A5C26">
            <w:pPr>
              <w:pStyle w:val="Body11"/>
              <w:jc w:val="center"/>
              <w:rPr>
                <w:ins w:id="196" w:author="Author"/>
                <w:rFonts w:ascii="Arial" w:hAnsi="Arial" w:cs="Arial"/>
                <w:sz w:val="16"/>
                <w:szCs w:val="16"/>
                <w:lang w:val="en-GB"/>
              </w:rPr>
            </w:pPr>
            <w:ins w:id="197" w:author="Author">
              <w:r w:rsidRPr="00285FB2">
                <w:rPr>
                  <w:rFonts w:ascii="Arial" w:hAnsi="Arial" w:cs="Arial"/>
                  <w:sz w:val="16"/>
                  <w:szCs w:val="16"/>
                  <w:lang w:val="en-GB"/>
                </w:rPr>
                <w:t>H</w:t>
              </w:r>
            </w:ins>
          </w:p>
        </w:tc>
        <w:tc>
          <w:tcPr>
            <w:tcW w:w="2520" w:type="dxa"/>
            <w:tcBorders>
              <w:top w:val="single" w:sz="6" w:space="0" w:color="auto"/>
              <w:left w:val="single" w:sz="6" w:space="0" w:color="auto"/>
              <w:bottom w:val="single" w:sz="6" w:space="0" w:color="auto"/>
              <w:right w:val="single" w:sz="6" w:space="0" w:color="auto"/>
            </w:tcBorders>
          </w:tcPr>
          <w:p w:rsidR="00285FB2" w:rsidRPr="00285FB2" w:rsidRDefault="00285FB2" w:rsidP="003D34F8">
            <w:pPr>
              <w:pStyle w:val="Body11"/>
              <w:rPr>
                <w:ins w:id="198" w:author="Author"/>
                <w:rFonts w:ascii="Arial" w:hAnsi="Arial" w:cs="Arial"/>
                <w:sz w:val="16"/>
                <w:szCs w:val="16"/>
                <w:lang w:val="en-GB"/>
              </w:rPr>
            </w:pPr>
            <w:ins w:id="199" w:author="Author">
              <w:r w:rsidRPr="00285FB2">
                <w:rPr>
                  <w:rFonts w:ascii="Arial" w:hAnsi="Arial"/>
                  <w:sz w:val="16"/>
                  <w:szCs w:val="16"/>
                  <w:lang w:eastAsia="en-US"/>
                </w:rPr>
                <w:t>Every Hour</w:t>
              </w:r>
            </w:ins>
          </w:p>
        </w:tc>
        <w:tc>
          <w:tcPr>
            <w:tcW w:w="1080" w:type="dxa"/>
            <w:tcBorders>
              <w:top w:val="single" w:sz="6" w:space="0" w:color="auto"/>
              <w:left w:val="single" w:sz="6" w:space="0" w:color="auto"/>
              <w:bottom w:val="single" w:sz="6" w:space="0" w:color="auto"/>
              <w:right w:val="single" w:sz="6" w:space="0" w:color="auto"/>
            </w:tcBorders>
          </w:tcPr>
          <w:p w:rsidR="00285FB2" w:rsidRPr="00285FB2" w:rsidRDefault="00285FB2" w:rsidP="00820481">
            <w:pPr>
              <w:pStyle w:val="Body11"/>
              <w:jc w:val="center"/>
              <w:rPr>
                <w:ins w:id="200" w:author="Author"/>
                <w:rFonts w:ascii="Arial" w:hAnsi="Arial" w:cs="Arial"/>
                <w:sz w:val="16"/>
                <w:szCs w:val="16"/>
                <w:lang w:val="en-GB"/>
              </w:rPr>
            </w:pPr>
            <w:ins w:id="201" w:author="Author">
              <w:r w:rsidRPr="00285FB2">
                <w:rPr>
                  <w:sz w:val="16"/>
                  <w:szCs w:val="16"/>
                </w:rPr>
                <w:t>uγ</w:t>
              </w:r>
            </w:ins>
          </w:p>
        </w:tc>
        <w:tc>
          <w:tcPr>
            <w:tcW w:w="1800" w:type="dxa"/>
            <w:tcBorders>
              <w:top w:val="single" w:sz="6" w:space="0" w:color="auto"/>
              <w:left w:val="single" w:sz="6" w:space="0" w:color="auto"/>
              <w:bottom w:val="single" w:sz="6" w:space="0" w:color="auto"/>
              <w:right w:val="single" w:sz="6" w:space="0" w:color="auto"/>
            </w:tcBorders>
          </w:tcPr>
          <w:p w:rsidR="00285FB2" w:rsidRPr="00285FB2" w:rsidRDefault="00285FB2" w:rsidP="00820481">
            <w:pPr>
              <w:pStyle w:val="Body11"/>
              <w:jc w:val="center"/>
              <w:rPr>
                <w:ins w:id="202" w:author="Author"/>
                <w:rFonts w:ascii="Arial" w:hAnsi="Arial" w:cs="Arial"/>
                <w:sz w:val="16"/>
                <w:szCs w:val="16"/>
                <w:lang w:val="en-GB"/>
              </w:rPr>
            </w:pPr>
            <w:ins w:id="203" w:author="Author">
              <w:r w:rsidRPr="00285FB2">
                <w:rPr>
                  <w:rFonts w:ascii="Arial" w:hAnsi="Arial" w:cs="Arial"/>
                  <w:sz w:val="16"/>
                  <w:szCs w:val="16"/>
                  <w:lang w:val="en-GB"/>
                </w:rPr>
                <w:t>Y</w:t>
              </w:r>
            </w:ins>
          </w:p>
        </w:tc>
        <w:tc>
          <w:tcPr>
            <w:tcW w:w="1620" w:type="dxa"/>
            <w:tcBorders>
              <w:top w:val="single" w:sz="6" w:space="0" w:color="auto"/>
              <w:left w:val="single" w:sz="6" w:space="0" w:color="auto"/>
              <w:bottom w:val="single" w:sz="6" w:space="0" w:color="auto"/>
              <w:right w:val="single" w:sz="6" w:space="0" w:color="auto"/>
            </w:tcBorders>
          </w:tcPr>
          <w:p w:rsidR="00285FB2" w:rsidRPr="00285FB2" w:rsidRDefault="00285FB2" w:rsidP="003D34F8">
            <w:pPr>
              <w:pStyle w:val="Body11"/>
              <w:rPr>
                <w:ins w:id="204" w:author="Author"/>
                <w:rFonts w:ascii="Arial" w:hAnsi="Arial" w:cs="Arial"/>
                <w:sz w:val="16"/>
                <w:szCs w:val="16"/>
                <w:lang w:val="en-GB"/>
              </w:rPr>
            </w:pPr>
            <w:ins w:id="205" w:author="Author">
              <w:r w:rsidRPr="00285FB2">
                <w:rPr>
                  <w:rFonts w:ascii="Arial" w:hAnsi="Arial" w:cs="Arial"/>
                  <w:sz w:val="16"/>
                  <w:szCs w:val="16"/>
                  <w:lang w:val="en-GB"/>
                </w:rPr>
                <w:t>Member Public</w:t>
              </w:r>
            </w:ins>
          </w:p>
        </w:tc>
        <w:tc>
          <w:tcPr>
            <w:tcW w:w="1620" w:type="dxa"/>
            <w:tcBorders>
              <w:top w:val="single" w:sz="6" w:space="0" w:color="auto"/>
              <w:left w:val="single" w:sz="6" w:space="0" w:color="auto"/>
              <w:bottom w:val="single" w:sz="6" w:space="0" w:color="auto"/>
              <w:right w:val="single" w:sz="6" w:space="0" w:color="auto"/>
            </w:tcBorders>
          </w:tcPr>
          <w:p w:rsidR="00285FB2" w:rsidRPr="00022FB2" w:rsidRDefault="00285FB2" w:rsidP="003D34F8">
            <w:pPr>
              <w:pStyle w:val="Body11"/>
              <w:rPr>
                <w:ins w:id="206" w:author="Author"/>
                <w:rFonts w:ascii="Arial" w:hAnsi="Arial" w:cs="Arial"/>
                <w:sz w:val="16"/>
                <w:szCs w:val="16"/>
              </w:rPr>
            </w:pPr>
          </w:p>
        </w:tc>
      </w:tr>
      <w:tr w:rsidR="00285FB2" w:rsidRPr="00022FB2" w:rsidTr="00690238">
        <w:trPr>
          <w:trHeight w:val="652"/>
          <w:ins w:id="207" w:author="Author"/>
        </w:trPr>
        <w:tc>
          <w:tcPr>
            <w:tcW w:w="3090" w:type="dxa"/>
            <w:tcBorders>
              <w:top w:val="single" w:sz="6" w:space="0" w:color="auto"/>
              <w:left w:val="single" w:sz="6" w:space="0" w:color="auto"/>
              <w:bottom w:val="single" w:sz="6" w:space="0" w:color="auto"/>
              <w:right w:val="single" w:sz="6" w:space="0" w:color="auto"/>
            </w:tcBorders>
          </w:tcPr>
          <w:p w:rsidR="00285FB2" w:rsidRPr="00285FB2" w:rsidRDefault="00285FB2" w:rsidP="006005C0">
            <w:pPr>
              <w:pStyle w:val="Body11"/>
              <w:rPr>
                <w:ins w:id="208" w:author="Author"/>
                <w:rFonts w:ascii="Arial" w:hAnsi="Arial" w:cs="Arial"/>
                <w:sz w:val="16"/>
                <w:szCs w:val="16"/>
                <w:lang w:val="en-GB"/>
              </w:rPr>
            </w:pPr>
            <w:ins w:id="209" w:author="Author">
              <w:r w:rsidRPr="00285FB2">
                <w:rPr>
                  <w:rFonts w:ascii="Arial" w:hAnsi="Arial" w:cs="Arial"/>
                  <w:sz w:val="16"/>
                  <w:szCs w:val="16"/>
                  <w:lang w:val="en-GB"/>
                </w:rPr>
                <w:t xml:space="preserve">Hourly SO Interconnector Trades </w:t>
              </w:r>
            </w:ins>
          </w:p>
        </w:tc>
        <w:tc>
          <w:tcPr>
            <w:tcW w:w="720" w:type="dxa"/>
            <w:tcBorders>
              <w:top w:val="single" w:sz="6" w:space="0" w:color="auto"/>
              <w:left w:val="single" w:sz="6" w:space="0" w:color="auto"/>
              <w:bottom w:val="single" w:sz="6" w:space="0" w:color="auto"/>
              <w:right w:val="single" w:sz="6" w:space="0" w:color="auto"/>
            </w:tcBorders>
          </w:tcPr>
          <w:p w:rsidR="00285FB2" w:rsidRPr="00285FB2" w:rsidRDefault="00285FB2" w:rsidP="007A5C26">
            <w:pPr>
              <w:pStyle w:val="Body11"/>
              <w:jc w:val="center"/>
              <w:rPr>
                <w:ins w:id="210" w:author="Author"/>
                <w:rFonts w:ascii="Arial" w:hAnsi="Arial" w:cs="Arial"/>
                <w:sz w:val="16"/>
                <w:szCs w:val="16"/>
                <w:lang w:val="en-GB"/>
              </w:rPr>
            </w:pPr>
            <w:ins w:id="211" w:author="Author">
              <w:r w:rsidRPr="00285FB2">
                <w:rPr>
                  <w:rFonts w:ascii="Arial" w:hAnsi="Arial" w:cs="Arial"/>
                  <w:sz w:val="16"/>
                  <w:szCs w:val="16"/>
                  <w:lang w:val="en-GB"/>
                </w:rPr>
                <w:t>H</w:t>
              </w:r>
            </w:ins>
          </w:p>
        </w:tc>
        <w:tc>
          <w:tcPr>
            <w:tcW w:w="2520" w:type="dxa"/>
            <w:tcBorders>
              <w:top w:val="single" w:sz="6" w:space="0" w:color="auto"/>
              <w:left w:val="single" w:sz="6" w:space="0" w:color="auto"/>
              <w:bottom w:val="single" w:sz="6" w:space="0" w:color="auto"/>
              <w:right w:val="single" w:sz="6" w:space="0" w:color="auto"/>
            </w:tcBorders>
          </w:tcPr>
          <w:p w:rsidR="00285FB2" w:rsidRPr="00285FB2" w:rsidRDefault="00285FB2" w:rsidP="003D34F8">
            <w:pPr>
              <w:pStyle w:val="Body11"/>
              <w:rPr>
                <w:ins w:id="212" w:author="Author"/>
                <w:rFonts w:ascii="Arial" w:hAnsi="Arial" w:cs="Arial"/>
                <w:sz w:val="16"/>
                <w:szCs w:val="16"/>
                <w:lang w:val="en-GB"/>
              </w:rPr>
            </w:pPr>
            <w:ins w:id="213" w:author="Author">
              <w:r w:rsidRPr="00285FB2">
                <w:rPr>
                  <w:rFonts w:ascii="Arial" w:hAnsi="Arial"/>
                  <w:sz w:val="16"/>
                  <w:szCs w:val="16"/>
                  <w:lang w:eastAsia="en-US"/>
                </w:rPr>
                <w:t>Every Hour</w:t>
              </w:r>
            </w:ins>
          </w:p>
        </w:tc>
        <w:tc>
          <w:tcPr>
            <w:tcW w:w="1080" w:type="dxa"/>
            <w:tcBorders>
              <w:top w:val="single" w:sz="6" w:space="0" w:color="auto"/>
              <w:left w:val="single" w:sz="6" w:space="0" w:color="auto"/>
              <w:bottom w:val="single" w:sz="6" w:space="0" w:color="auto"/>
              <w:right w:val="single" w:sz="6" w:space="0" w:color="auto"/>
            </w:tcBorders>
          </w:tcPr>
          <w:p w:rsidR="00285FB2" w:rsidRPr="00285FB2" w:rsidRDefault="00285FB2" w:rsidP="00820481">
            <w:pPr>
              <w:pStyle w:val="Body11"/>
              <w:jc w:val="center"/>
              <w:rPr>
                <w:ins w:id="214" w:author="Author"/>
                <w:rFonts w:ascii="Arial" w:hAnsi="Arial" w:cs="Arial"/>
                <w:sz w:val="16"/>
                <w:szCs w:val="16"/>
                <w:lang w:val="en-GB"/>
              </w:rPr>
            </w:pPr>
            <w:ins w:id="215" w:author="Author">
              <w:r w:rsidRPr="00285FB2">
                <w:rPr>
                  <w:sz w:val="16"/>
                  <w:szCs w:val="16"/>
                </w:rPr>
                <w:t>uγ</w:t>
              </w:r>
            </w:ins>
          </w:p>
        </w:tc>
        <w:tc>
          <w:tcPr>
            <w:tcW w:w="1800" w:type="dxa"/>
            <w:tcBorders>
              <w:top w:val="single" w:sz="6" w:space="0" w:color="auto"/>
              <w:left w:val="single" w:sz="6" w:space="0" w:color="auto"/>
              <w:bottom w:val="single" w:sz="6" w:space="0" w:color="auto"/>
              <w:right w:val="single" w:sz="6" w:space="0" w:color="auto"/>
            </w:tcBorders>
          </w:tcPr>
          <w:p w:rsidR="00285FB2" w:rsidRPr="00285FB2" w:rsidRDefault="00285FB2" w:rsidP="00820481">
            <w:pPr>
              <w:pStyle w:val="Body11"/>
              <w:jc w:val="center"/>
              <w:rPr>
                <w:ins w:id="216" w:author="Author"/>
                <w:rFonts w:ascii="Arial" w:hAnsi="Arial" w:cs="Arial"/>
                <w:sz w:val="16"/>
                <w:szCs w:val="16"/>
                <w:lang w:val="en-GB"/>
              </w:rPr>
            </w:pPr>
            <w:ins w:id="217" w:author="Author">
              <w:r w:rsidRPr="00285FB2">
                <w:rPr>
                  <w:rFonts w:ascii="Arial" w:hAnsi="Arial" w:cs="Arial"/>
                  <w:sz w:val="16"/>
                  <w:szCs w:val="16"/>
                  <w:lang w:val="en-GB"/>
                </w:rPr>
                <w:t>Y</w:t>
              </w:r>
            </w:ins>
          </w:p>
        </w:tc>
        <w:tc>
          <w:tcPr>
            <w:tcW w:w="1620" w:type="dxa"/>
            <w:tcBorders>
              <w:top w:val="single" w:sz="6" w:space="0" w:color="auto"/>
              <w:left w:val="single" w:sz="6" w:space="0" w:color="auto"/>
              <w:bottom w:val="single" w:sz="6" w:space="0" w:color="auto"/>
              <w:right w:val="single" w:sz="6" w:space="0" w:color="auto"/>
            </w:tcBorders>
          </w:tcPr>
          <w:p w:rsidR="00285FB2" w:rsidRPr="00285FB2" w:rsidRDefault="00285FB2" w:rsidP="003D34F8">
            <w:pPr>
              <w:pStyle w:val="Body11"/>
              <w:rPr>
                <w:ins w:id="218" w:author="Author"/>
                <w:rFonts w:ascii="Arial" w:hAnsi="Arial" w:cs="Arial"/>
                <w:sz w:val="16"/>
                <w:szCs w:val="16"/>
                <w:lang w:val="en-GB"/>
              </w:rPr>
            </w:pPr>
            <w:ins w:id="219" w:author="Author">
              <w:r w:rsidRPr="00285FB2">
                <w:rPr>
                  <w:rFonts w:ascii="Arial" w:hAnsi="Arial" w:cs="Arial"/>
                  <w:sz w:val="16"/>
                  <w:szCs w:val="16"/>
                  <w:lang w:val="en-GB"/>
                </w:rPr>
                <w:t>Member Public</w:t>
              </w:r>
            </w:ins>
          </w:p>
        </w:tc>
        <w:tc>
          <w:tcPr>
            <w:tcW w:w="1620" w:type="dxa"/>
            <w:tcBorders>
              <w:top w:val="single" w:sz="6" w:space="0" w:color="auto"/>
              <w:left w:val="single" w:sz="6" w:space="0" w:color="auto"/>
              <w:bottom w:val="single" w:sz="6" w:space="0" w:color="auto"/>
              <w:right w:val="single" w:sz="6" w:space="0" w:color="auto"/>
            </w:tcBorders>
          </w:tcPr>
          <w:p w:rsidR="00285FB2" w:rsidRPr="00022FB2" w:rsidRDefault="00285FB2" w:rsidP="003D34F8">
            <w:pPr>
              <w:pStyle w:val="Body11"/>
              <w:rPr>
                <w:ins w:id="220" w:author="Autho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8F43B8">
            <w:pPr>
              <w:pStyle w:val="Body11"/>
              <w:rPr>
                <w:rFonts w:ascii="Arial" w:hAnsi="Arial" w:cs="Arial"/>
                <w:sz w:val="16"/>
                <w:szCs w:val="16"/>
                <w:lang w:val="en-GB"/>
              </w:rPr>
            </w:pPr>
            <w:del w:id="221" w:author="Author">
              <w:r w:rsidRPr="00222A12" w:rsidDel="00285FB2">
                <w:rPr>
                  <w:rFonts w:ascii="Arial" w:hAnsi="Arial" w:cs="Arial"/>
                  <w:sz w:val="16"/>
                  <w:szCs w:val="16"/>
                  <w:lang w:val="en-GB"/>
                </w:rPr>
                <w:delText xml:space="preserve">LTS Operational Schedule – Member </w:delText>
              </w:r>
              <w:r w:rsidDel="00285FB2">
                <w:rPr>
                  <w:rFonts w:ascii="Arial" w:hAnsi="Arial" w:cs="Arial"/>
                  <w:sz w:val="16"/>
                  <w:szCs w:val="16"/>
                  <w:lang w:val="en-GB"/>
                </w:rPr>
                <w:delText>Public</w:delText>
              </w:r>
            </w:del>
          </w:p>
        </w:tc>
        <w:tc>
          <w:tcPr>
            <w:tcW w:w="720" w:type="dxa"/>
            <w:tcBorders>
              <w:top w:val="single" w:sz="6" w:space="0" w:color="auto"/>
              <w:left w:val="single" w:sz="6" w:space="0" w:color="auto"/>
              <w:bottom w:val="single" w:sz="6" w:space="0" w:color="auto"/>
              <w:right w:val="single" w:sz="6" w:space="0" w:color="auto"/>
            </w:tcBorders>
          </w:tcPr>
          <w:p w:rsidR="00BF292E" w:rsidRPr="003F0DCD" w:rsidRDefault="00BF292E" w:rsidP="007A5C26">
            <w:pPr>
              <w:pStyle w:val="Body11"/>
              <w:jc w:val="center"/>
              <w:rPr>
                <w:rFonts w:ascii="Arial" w:hAnsi="Arial" w:cs="Arial"/>
                <w:sz w:val="16"/>
                <w:szCs w:val="16"/>
                <w:lang w:val="en-GB"/>
              </w:rPr>
            </w:pPr>
            <w:del w:id="222" w:author="Author">
              <w:r w:rsidDel="00285FB2">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3F0DCD" w:rsidRDefault="00BF292E" w:rsidP="003D34F8">
            <w:pPr>
              <w:pStyle w:val="Body11"/>
              <w:rPr>
                <w:rFonts w:ascii="Arial" w:hAnsi="Arial" w:cs="Arial"/>
                <w:sz w:val="16"/>
                <w:szCs w:val="16"/>
                <w:lang w:val="en-GB"/>
              </w:rPr>
            </w:pPr>
            <w:del w:id="223" w:author="Author">
              <w:r w:rsidRPr="007D7754" w:rsidDel="00285FB2">
                <w:rPr>
                  <w:rFonts w:ascii="Arial" w:hAnsi="Arial" w:cs="Arial"/>
                  <w:sz w:val="16"/>
                  <w:szCs w:val="16"/>
                  <w:lang w:val="en-GB"/>
                </w:rPr>
                <w:delText>One day after Trading Day</w:delText>
              </w:r>
            </w:del>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del w:id="224" w:author="Author">
              <w:r w:rsidDel="00285FB2">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del w:id="225" w:author="Author">
              <w:r w:rsidRPr="00022FB2" w:rsidDel="00285FB2">
                <w:rPr>
                  <w:rFonts w:ascii="Arial" w:hAnsi="Arial" w:cs="Arial"/>
                  <w:sz w:val="16"/>
                  <w:szCs w:val="16"/>
                  <w:lang w:val="en-GB"/>
                </w:rPr>
                <w:delText>Member Public</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8F43B8">
            <w:pPr>
              <w:pStyle w:val="Body11"/>
              <w:rPr>
                <w:rFonts w:ascii="Arial" w:hAnsi="Arial" w:cs="Arial"/>
                <w:sz w:val="16"/>
                <w:szCs w:val="16"/>
                <w:lang w:val="en-GB"/>
              </w:rPr>
            </w:pPr>
            <w:del w:id="226" w:author="Author">
              <w:r w:rsidRPr="008F43B8" w:rsidDel="00285FB2">
                <w:rPr>
                  <w:rFonts w:ascii="Arial" w:hAnsi="Arial" w:cs="Arial"/>
                  <w:sz w:val="16"/>
                  <w:szCs w:val="16"/>
                  <w:lang w:val="en-GB"/>
                </w:rPr>
                <w:delText xml:space="preserve">RTIC Operational Schedule – Member </w:delText>
              </w:r>
              <w:r w:rsidDel="00285FB2">
                <w:rPr>
                  <w:rFonts w:ascii="Arial" w:hAnsi="Arial" w:cs="Arial"/>
                  <w:sz w:val="16"/>
                  <w:szCs w:val="16"/>
                  <w:lang w:val="en-GB"/>
                </w:rPr>
                <w:delText>Public</w:delText>
              </w:r>
            </w:del>
          </w:p>
        </w:tc>
        <w:tc>
          <w:tcPr>
            <w:tcW w:w="720" w:type="dxa"/>
            <w:tcBorders>
              <w:top w:val="single" w:sz="6" w:space="0" w:color="auto"/>
              <w:left w:val="single" w:sz="6" w:space="0" w:color="auto"/>
              <w:bottom w:val="single" w:sz="6" w:space="0" w:color="auto"/>
              <w:right w:val="single" w:sz="6" w:space="0" w:color="auto"/>
            </w:tcBorders>
          </w:tcPr>
          <w:p w:rsidR="00BF292E" w:rsidRPr="003F0DCD" w:rsidRDefault="00BF292E" w:rsidP="007A5C26">
            <w:pPr>
              <w:pStyle w:val="Body11"/>
              <w:jc w:val="center"/>
              <w:rPr>
                <w:rFonts w:ascii="Arial" w:hAnsi="Arial" w:cs="Arial"/>
                <w:sz w:val="16"/>
                <w:szCs w:val="16"/>
                <w:lang w:val="en-GB"/>
              </w:rPr>
            </w:pPr>
            <w:del w:id="227" w:author="Author">
              <w:r w:rsidDel="00285FB2">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3F0DCD" w:rsidRDefault="00BF292E" w:rsidP="003D34F8">
            <w:pPr>
              <w:pStyle w:val="Body11"/>
              <w:rPr>
                <w:rFonts w:ascii="Arial" w:hAnsi="Arial" w:cs="Arial"/>
                <w:sz w:val="16"/>
                <w:szCs w:val="16"/>
                <w:lang w:val="en-GB"/>
              </w:rPr>
            </w:pPr>
            <w:del w:id="228" w:author="Author">
              <w:r w:rsidRPr="007D7754" w:rsidDel="00285FB2">
                <w:rPr>
                  <w:rFonts w:ascii="Arial" w:hAnsi="Arial" w:cs="Arial"/>
                  <w:sz w:val="16"/>
                  <w:szCs w:val="16"/>
                  <w:lang w:val="en-GB"/>
                </w:rPr>
                <w:delText>One day after Trading Day</w:delText>
              </w:r>
            </w:del>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del w:id="229" w:author="Author">
              <w:r w:rsidDel="00285FB2">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del w:id="230" w:author="Author">
              <w:r w:rsidRPr="00022FB2" w:rsidDel="00285FB2">
                <w:rPr>
                  <w:rFonts w:ascii="Arial" w:hAnsi="Arial" w:cs="Arial"/>
                  <w:sz w:val="16"/>
                  <w:szCs w:val="16"/>
                  <w:lang w:val="en-GB"/>
                </w:rPr>
                <w:delText>Member Public</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Pr="008F43B8" w:rsidRDefault="00BF292E" w:rsidP="00E3398D">
            <w:pPr>
              <w:pStyle w:val="Body11"/>
              <w:rPr>
                <w:rFonts w:ascii="Arial" w:hAnsi="Arial" w:cs="Arial"/>
                <w:sz w:val="16"/>
                <w:szCs w:val="16"/>
                <w:lang w:val="en-GB"/>
              </w:rPr>
            </w:pPr>
            <w:r>
              <w:rPr>
                <w:rFonts w:ascii="Arial" w:hAnsi="Arial" w:cs="Arial"/>
                <w:sz w:val="16"/>
                <w:szCs w:val="16"/>
                <w:lang w:val="en-GB"/>
              </w:rPr>
              <w:t>RTID Operational Schedule – Member Public</w:t>
            </w:r>
          </w:p>
        </w:tc>
        <w:tc>
          <w:tcPr>
            <w:tcW w:w="720" w:type="dxa"/>
            <w:tcBorders>
              <w:top w:val="single" w:sz="6" w:space="0" w:color="auto"/>
              <w:left w:val="single" w:sz="6" w:space="0" w:color="auto"/>
              <w:bottom w:val="single" w:sz="6" w:space="0" w:color="auto"/>
              <w:right w:val="single" w:sz="6" w:space="0" w:color="auto"/>
            </w:tcBorders>
          </w:tcPr>
          <w:p w:rsidR="00BF292E" w:rsidRDefault="00285FB2" w:rsidP="00285FB2">
            <w:pPr>
              <w:pStyle w:val="Body11"/>
              <w:jc w:val="center"/>
              <w:rPr>
                <w:rFonts w:ascii="Arial" w:hAnsi="Arial" w:cs="Arial"/>
                <w:sz w:val="16"/>
                <w:szCs w:val="16"/>
                <w:lang w:val="en-GB"/>
              </w:rPr>
            </w:pPr>
            <w:ins w:id="231" w:author="Author">
              <w:r>
                <w:rPr>
                  <w:rFonts w:ascii="Arial" w:hAnsi="Arial" w:cs="Arial"/>
                  <w:sz w:val="16"/>
                  <w:szCs w:val="16"/>
                  <w:lang w:val="en-GB"/>
                </w:rPr>
                <w:t>I</w:t>
              </w:r>
            </w:ins>
            <w:del w:id="232" w:author="Author">
              <w:r w:rsidR="00BF292E" w:rsidDel="00285FB2">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7D7754" w:rsidRDefault="00BF292E" w:rsidP="003D34F8">
            <w:pPr>
              <w:pStyle w:val="Body11"/>
              <w:rPr>
                <w:rFonts w:ascii="Arial" w:hAnsi="Arial" w:cs="Arial"/>
                <w:sz w:val="16"/>
                <w:szCs w:val="16"/>
                <w:lang w:val="en-GB"/>
              </w:rPr>
            </w:pPr>
            <w:r w:rsidRPr="007D7754">
              <w:rPr>
                <w:rFonts w:ascii="Arial" w:hAnsi="Arial" w:cs="Arial"/>
                <w:sz w:val="16"/>
                <w:szCs w:val="16"/>
                <w:lang w:val="en-GB"/>
              </w:rPr>
              <w:t>One day after Trading Day</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96B62">
            <w:pPr>
              <w:pStyle w:val="Body11"/>
              <w:rPr>
                <w:rFonts w:ascii="Arial" w:hAnsi="Arial" w:cs="Arial"/>
                <w:sz w:val="16"/>
                <w:szCs w:val="16"/>
                <w:lang w:val="en-GB"/>
              </w:rPr>
            </w:pPr>
            <w:r>
              <w:rPr>
                <w:rFonts w:ascii="Arial" w:hAnsi="Arial" w:cs="Arial"/>
                <w:sz w:val="16"/>
                <w:szCs w:val="16"/>
                <w:lang w:val="en-GB"/>
              </w:rPr>
              <w:lastRenderedPageBreak/>
              <w:t>Final Physical Notifications</w:t>
            </w:r>
          </w:p>
        </w:tc>
        <w:tc>
          <w:tcPr>
            <w:tcW w:w="720" w:type="dxa"/>
            <w:tcBorders>
              <w:top w:val="single" w:sz="6" w:space="0" w:color="auto"/>
              <w:left w:val="single" w:sz="6" w:space="0" w:color="auto"/>
              <w:bottom w:val="single" w:sz="6" w:space="0" w:color="auto"/>
              <w:right w:val="single" w:sz="6" w:space="0" w:color="auto"/>
            </w:tcBorders>
          </w:tcPr>
          <w:p w:rsidR="00BF292E" w:rsidRDefault="00055CD1" w:rsidP="00055CD1">
            <w:pPr>
              <w:pStyle w:val="Body11"/>
              <w:jc w:val="center"/>
              <w:rPr>
                <w:rFonts w:ascii="Arial" w:hAnsi="Arial" w:cs="Arial"/>
                <w:sz w:val="16"/>
                <w:szCs w:val="16"/>
                <w:highlight w:val="yellow"/>
                <w:lang w:val="en-GB"/>
              </w:rPr>
            </w:pPr>
            <w:ins w:id="233" w:author="Author">
              <w:r>
                <w:rPr>
                  <w:rFonts w:ascii="Arial" w:hAnsi="Arial" w:cs="Arial"/>
                  <w:sz w:val="16"/>
                  <w:szCs w:val="16"/>
                  <w:lang w:val="en-GB"/>
                </w:rPr>
                <w:t>I</w:t>
              </w:r>
            </w:ins>
            <w:del w:id="234" w:author="Author">
              <w:r w:rsidR="00BF292E" w:rsidRPr="003F0DCD" w:rsidDel="00055CD1">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71139F" w:rsidRDefault="00BF292E" w:rsidP="003D34F8">
            <w:pPr>
              <w:pStyle w:val="Body11"/>
              <w:rPr>
                <w:rFonts w:ascii="Arial" w:hAnsi="Arial" w:cs="Arial"/>
                <w:sz w:val="16"/>
                <w:szCs w:val="16"/>
                <w:lang w:val="en-GB"/>
              </w:rPr>
            </w:pPr>
            <w:r w:rsidRPr="007D7754">
              <w:rPr>
                <w:rFonts w:ascii="Arial" w:hAnsi="Arial" w:cs="Arial"/>
                <w:sz w:val="16"/>
                <w:szCs w:val="16"/>
                <w:lang w:val="en-GB"/>
              </w:rPr>
              <w:t>One day after Trading Day</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sidRPr="00CA107A">
              <w:rPr>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Pr>
                <w:rFonts w:ascii="Arial" w:hAnsi="Arial" w:cs="Arial"/>
                <w:sz w:val="16"/>
                <w:szCs w:val="16"/>
                <w:lang w:val="en-GB"/>
              </w:rPr>
              <w:t>Technical Offer Data</w:t>
            </w:r>
          </w:p>
        </w:tc>
        <w:tc>
          <w:tcPr>
            <w:tcW w:w="720" w:type="dxa"/>
            <w:tcBorders>
              <w:top w:val="single" w:sz="6" w:space="0" w:color="auto"/>
              <w:left w:val="single" w:sz="6" w:space="0" w:color="auto"/>
              <w:bottom w:val="single" w:sz="6" w:space="0" w:color="auto"/>
              <w:right w:val="single" w:sz="6" w:space="0" w:color="auto"/>
            </w:tcBorders>
          </w:tcPr>
          <w:p w:rsidR="00BF292E" w:rsidRPr="00022FB2" w:rsidRDefault="00055CD1" w:rsidP="007A5C26">
            <w:pPr>
              <w:pStyle w:val="Body11"/>
              <w:jc w:val="center"/>
              <w:rPr>
                <w:rFonts w:ascii="Arial" w:hAnsi="Arial" w:cs="Arial"/>
                <w:sz w:val="16"/>
                <w:szCs w:val="16"/>
                <w:lang w:val="en-GB"/>
              </w:rPr>
            </w:pPr>
            <w:ins w:id="235" w:author="Author">
              <w:r>
                <w:rPr>
                  <w:rFonts w:ascii="Arial" w:hAnsi="Arial" w:cs="Arial"/>
                  <w:sz w:val="16"/>
                  <w:szCs w:val="16"/>
                  <w:lang w:val="en-GB"/>
                </w:rPr>
                <w:t>I</w:t>
              </w:r>
            </w:ins>
            <w:del w:id="236" w:author="Author">
              <w:r w:rsidR="00BF292E" w:rsidDel="00055CD1">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022FB2">
              <w:rPr>
                <w:rFonts w:ascii="Arial" w:hAnsi="Arial" w:cs="Arial"/>
                <w:sz w:val="16"/>
                <w:szCs w:val="16"/>
                <w:lang w:val="en-GB"/>
              </w:rPr>
              <w:t>One 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sidRPr="00CA107A">
              <w:rPr>
                <w:sz w:val="16"/>
                <w:szCs w:val="16"/>
              </w:rPr>
              <w:t>ut</w:t>
            </w:r>
          </w:p>
        </w:tc>
        <w:tc>
          <w:tcPr>
            <w:tcW w:w="180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AB5D91">
            <w:pPr>
              <w:pStyle w:val="Body11"/>
              <w:rPr>
                <w:rFonts w:ascii="Arial" w:hAnsi="Arial" w:cs="Arial"/>
                <w:sz w:val="16"/>
                <w:szCs w:val="16"/>
                <w:lang w:val="en-GB"/>
              </w:rPr>
            </w:pPr>
            <w:r w:rsidRPr="00AB5D91">
              <w:rPr>
                <w:rFonts w:ascii="Arial" w:hAnsi="Arial" w:cs="Arial"/>
                <w:sz w:val="16"/>
                <w:szCs w:val="16"/>
                <w:lang w:val="en-GB"/>
              </w:rPr>
              <w:t xml:space="preserve">Commercial Offer Data Report – Member </w:t>
            </w:r>
            <w:r>
              <w:rPr>
                <w:rFonts w:ascii="Arial" w:hAnsi="Arial" w:cs="Arial"/>
                <w:sz w:val="16"/>
                <w:szCs w:val="16"/>
                <w:lang w:val="en-GB"/>
              </w:rPr>
              <w:t>Public</w:t>
            </w:r>
          </w:p>
        </w:tc>
        <w:tc>
          <w:tcPr>
            <w:tcW w:w="720" w:type="dxa"/>
            <w:tcBorders>
              <w:top w:val="single" w:sz="6" w:space="0" w:color="auto"/>
              <w:left w:val="single" w:sz="6" w:space="0" w:color="auto"/>
              <w:bottom w:val="single" w:sz="6" w:space="0" w:color="auto"/>
              <w:right w:val="single" w:sz="6" w:space="0" w:color="auto"/>
            </w:tcBorders>
          </w:tcPr>
          <w:p w:rsidR="00BF292E" w:rsidRDefault="00055CD1" w:rsidP="00055CD1">
            <w:pPr>
              <w:pStyle w:val="Body11"/>
              <w:jc w:val="center"/>
              <w:rPr>
                <w:rFonts w:ascii="Arial" w:hAnsi="Arial" w:cs="Arial"/>
                <w:sz w:val="16"/>
                <w:szCs w:val="16"/>
                <w:lang w:val="en-GB"/>
              </w:rPr>
            </w:pPr>
            <w:ins w:id="237" w:author="Author">
              <w:r>
                <w:rPr>
                  <w:rFonts w:ascii="Arial" w:hAnsi="Arial" w:cs="Arial"/>
                  <w:sz w:val="16"/>
                  <w:szCs w:val="16"/>
                  <w:lang w:val="en-GB"/>
                </w:rPr>
                <w:t>I</w:t>
              </w:r>
            </w:ins>
            <w:del w:id="238" w:author="Author">
              <w:r w:rsidR="00BF292E" w:rsidDel="00055CD1">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AB5D91">
            <w:pPr>
              <w:pStyle w:val="Body11"/>
              <w:rPr>
                <w:rFonts w:ascii="Arial" w:hAnsi="Arial" w:cs="Arial"/>
                <w:sz w:val="16"/>
                <w:szCs w:val="16"/>
                <w:lang w:val="en-GB"/>
              </w:rPr>
            </w:pPr>
            <w:r>
              <w:rPr>
                <w:rFonts w:ascii="Arial" w:hAnsi="Arial" w:cs="Arial"/>
                <w:sz w:val="16"/>
                <w:szCs w:val="16"/>
                <w:lang w:val="en-GB"/>
              </w:rPr>
              <w:t>One d</w:t>
            </w:r>
            <w:r w:rsidRPr="00AB5D91">
              <w:rPr>
                <w:rFonts w:ascii="Arial" w:hAnsi="Arial" w:cs="Arial"/>
                <w:sz w:val="16"/>
                <w:szCs w:val="16"/>
                <w:lang w:val="en-GB"/>
              </w:rPr>
              <w:t>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r w:rsidRPr="00CA107A">
              <w:rPr>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lang w:val="en-GB"/>
              </w:rPr>
            </w:pPr>
            <w:r w:rsidRPr="00AB5D91">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Pr="00AB5D91" w:rsidRDefault="00BF292E" w:rsidP="00AB5D91">
            <w:pPr>
              <w:pStyle w:val="Body11"/>
              <w:rPr>
                <w:rFonts w:ascii="Arial" w:hAnsi="Arial" w:cs="Arial"/>
                <w:sz w:val="16"/>
                <w:szCs w:val="16"/>
                <w:lang w:val="en-GB"/>
              </w:rPr>
            </w:pPr>
            <w:del w:id="239" w:author="Author">
              <w:r w:rsidDel="00285FB2">
                <w:rPr>
                  <w:rFonts w:ascii="Arial" w:hAnsi="Arial" w:cs="Arial"/>
                  <w:sz w:val="16"/>
                  <w:szCs w:val="16"/>
                  <w:lang w:val="en-GB"/>
                </w:rPr>
                <w:delText>Forecast Availability</w:delText>
              </w:r>
            </w:del>
          </w:p>
        </w:tc>
        <w:tc>
          <w:tcPr>
            <w:tcW w:w="720" w:type="dxa"/>
            <w:tcBorders>
              <w:top w:val="single" w:sz="6" w:space="0" w:color="auto"/>
              <w:left w:val="single" w:sz="6" w:space="0" w:color="auto"/>
              <w:bottom w:val="single" w:sz="6" w:space="0" w:color="auto"/>
              <w:right w:val="single" w:sz="6" w:space="0" w:color="auto"/>
            </w:tcBorders>
          </w:tcPr>
          <w:p w:rsidR="00BF292E" w:rsidRDefault="00BF292E" w:rsidP="007A5C26">
            <w:pPr>
              <w:pStyle w:val="Body11"/>
              <w:jc w:val="center"/>
              <w:rPr>
                <w:rFonts w:ascii="Arial" w:hAnsi="Arial" w:cs="Arial"/>
                <w:sz w:val="16"/>
                <w:szCs w:val="16"/>
                <w:lang w:val="en-GB"/>
              </w:rPr>
            </w:pPr>
            <w:del w:id="240" w:author="Author">
              <w:r w:rsidDel="00285FB2">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Default="00BF292E" w:rsidP="00AB5D91">
            <w:pPr>
              <w:pStyle w:val="Body11"/>
              <w:rPr>
                <w:rFonts w:ascii="Arial" w:hAnsi="Arial" w:cs="Arial"/>
                <w:sz w:val="16"/>
                <w:szCs w:val="16"/>
                <w:lang w:val="en-GB"/>
              </w:rPr>
            </w:pPr>
            <w:del w:id="241" w:author="Author">
              <w:r w:rsidRPr="00787C7E" w:rsidDel="00285FB2">
                <w:rPr>
                  <w:rFonts w:ascii="Arial" w:hAnsi="Arial" w:cs="Arial"/>
                  <w:sz w:val="16"/>
                  <w:szCs w:val="16"/>
                  <w:lang w:val="en-GB"/>
                </w:rPr>
                <w:delText>Day after Trading Day, by 16:00</w:delText>
              </w:r>
            </w:del>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del w:id="242" w:author="Author">
              <w:r w:rsidRPr="00471E72" w:rsidDel="00285FB2">
                <w:rPr>
                  <w:rFonts w:ascii="Arial" w:hAnsi="Arial" w:cs="Arial"/>
                  <w:sz w:val="16"/>
                  <w:szCs w:val="16"/>
                  <w:lang w:val="en-GB"/>
                </w:rPr>
                <w:delText>uγ</w:delText>
              </w:r>
            </w:del>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del w:id="243" w:author="Author">
              <w:r w:rsidDel="00285FB2">
                <w:rPr>
                  <w:rFonts w:ascii="Arial" w:hAnsi="Arial" w:cs="Arial"/>
                  <w:sz w:val="16"/>
                  <w:szCs w:val="16"/>
                  <w:lang w:val="en-GB"/>
                </w:rPr>
                <w:delText>Y</w:delText>
              </w:r>
            </w:del>
          </w:p>
        </w:tc>
        <w:tc>
          <w:tcPr>
            <w:tcW w:w="1620" w:type="dxa"/>
            <w:tcBorders>
              <w:top w:val="single" w:sz="6" w:space="0" w:color="auto"/>
              <w:left w:val="single" w:sz="6" w:space="0" w:color="auto"/>
              <w:bottom w:val="single" w:sz="6" w:space="0" w:color="auto"/>
              <w:right w:val="single" w:sz="6" w:space="0" w:color="auto"/>
            </w:tcBorders>
          </w:tcPr>
          <w:p w:rsidR="00BF292E" w:rsidRPr="00AB5D91" w:rsidRDefault="00BF292E" w:rsidP="003D34F8">
            <w:pPr>
              <w:pStyle w:val="Body11"/>
              <w:rPr>
                <w:rFonts w:ascii="Arial" w:hAnsi="Arial" w:cs="Arial"/>
                <w:sz w:val="16"/>
                <w:szCs w:val="16"/>
                <w:lang w:val="en-GB"/>
              </w:rPr>
            </w:pPr>
            <w:del w:id="244" w:author="Author">
              <w:r w:rsidRPr="00AB5D91" w:rsidDel="00285FB2">
                <w:rPr>
                  <w:rFonts w:ascii="Arial" w:hAnsi="Arial" w:cs="Arial"/>
                  <w:sz w:val="16"/>
                  <w:szCs w:val="16"/>
                  <w:lang w:val="en-GB"/>
                </w:rPr>
                <w:delText>Member Public</w:delText>
              </w:r>
            </w:del>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AB5D91">
            <w:pPr>
              <w:pStyle w:val="Body11"/>
              <w:rPr>
                <w:rFonts w:ascii="Arial" w:hAnsi="Arial" w:cs="Arial"/>
                <w:sz w:val="16"/>
                <w:szCs w:val="16"/>
                <w:lang w:val="en-GB"/>
              </w:rPr>
            </w:pPr>
            <w:r>
              <w:rPr>
                <w:rFonts w:ascii="Arial" w:hAnsi="Arial" w:cs="Arial"/>
                <w:sz w:val="16"/>
                <w:szCs w:val="16"/>
                <w:lang w:val="en-GB"/>
              </w:rPr>
              <w:t>Daily Generator and DSU Outage Schedules</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7A5C26">
            <w:pPr>
              <w:pStyle w:val="Body11"/>
              <w:jc w:val="center"/>
              <w:rPr>
                <w:rFonts w:ascii="Arial" w:hAnsi="Arial" w:cs="Arial"/>
                <w:sz w:val="16"/>
                <w:szCs w:val="16"/>
                <w:lang w:val="en-GB"/>
              </w:rPr>
            </w:pPr>
            <w:ins w:id="245" w:author="Author">
              <w:r>
                <w:rPr>
                  <w:rFonts w:ascii="Arial" w:hAnsi="Arial" w:cs="Arial"/>
                  <w:sz w:val="16"/>
                  <w:szCs w:val="16"/>
                  <w:lang w:val="en-GB"/>
                </w:rPr>
                <w:t>I</w:t>
              </w:r>
            </w:ins>
            <w:del w:id="246" w:author="Author">
              <w:r w:rsidR="00BF292E" w:rsidDel="00282BC1">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787C7E" w:rsidRDefault="00BF292E" w:rsidP="00AB5D91">
            <w:pPr>
              <w:pStyle w:val="Body11"/>
              <w:rPr>
                <w:rFonts w:ascii="Arial" w:hAnsi="Arial" w:cs="Arial"/>
                <w:sz w:val="16"/>
                <w:szCs w:val="16"/>
                <w:lang w:val="en-GB"/>
              </w:rPr>
            </w:pPr>
            <w:r w:rsidRPr="00517F3D">
              <w:rPr>
                <w:rFonts w:ascii="Arial" w:hAnsi="Arial" w:cs="Arial"/>
                <w:sz w:val="16"/>
                <w:szCs w:val="16"/>
                <w:lang w:val="en-GB"/>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lang w:val="en-GB"/>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Body11"/>
              <w:jc w:val="center"/>
              <w:rPr>
                <w:rFonts w:ascii="Arial" w:hAnsi="Arial" w:cs="Arial"/>
                <w:sz w:val="16"/>
                <w:szCs w:val="16"/>
                <w:lang w:val="en-GB"/>
              </w:rPr>
            </w:pPr>
            <w:r>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BF292E" w:rsidRPr="00AB5D91" w:rsidRDefault="00BF292E" w:rsidP="003D34F8">
            <w:pPr>
              <w:pStyle w:val="Body11"/>
              <w:rPr>
                <w:rFonts w:ascii="Arial" w:hAnsi="Arial" w:cs="Arial"/>
                <w:sz w:val="16"/>
                <w:szCs w:val="16"/>
                <w:lang w:val="en-GB"/>
              </w:rPr>
            </w:pPr>
            <w:r w:rsidRPr="00AB5D91">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p>
        </w:tc>
      </w:tr>
      <w:tr w:rsidR="00BF292E" w:rsidRPr="00022FB2" w:rsidTr="00690238">
        <w:trPr>
          <w:trHeight w:val="714"/>
        </w:trPr>
        <w:tc>
          <w:tcPr>
            <w:tcW w:w="309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Body11"/>
              <w:rPr>
                <w:rFonts w:ascii="Arial" w:hAnsi="Arial" w:cs="Arial"/>
                <w:sz w:val="16"/>
                <w:szCs w:val="16"/>
              </w:rPr>
            </w:pPr>
            <w:r w:rsidRPr="00022FB2">
              <w:rPr>
                <w:rFonts w:ascii="Arial" w:hAnsi="Arial" w:cs="Arial"/>
                <w:sz w:val="16"/>
                <w:szCs w:val="16"/>
                <w:lang w:val="en-GB"/>
              </w:rPr>
              <w:t>Initial Interconnector Flows and Residual Capacity</w:t>
            </w:r>
          </w:p>
        </w:tc>
        <w:tc>
          <w:tcPr>
            <w:tcW w:w="720" w:type="dxa"/>
            <w:tcBorders>
              <w:top w:val="single" w:sz="6" w:space="0" w:color="auto"/>
              <w:left w:val="single" w:sz="6" w:space="0" w:color="auto"/>
              <w:bottom w:val="single" w:sz="6" w:space="0" w:color="auto"/>
              <w:right w:val="single" w:sz="6" w:space="0" w:color="auto"/>
            </w:tcBorders>
          </w:tcPr>
          <w:p w:rsidR="00BF292E" w:rsidRPr="00022FB2" w:rsidRDefault="00282BC1" w:rsidP="00282BC1">
            <w:pPr>
              <w:pStyle w:val="Body11"/>
              <w:jc w:val="center"/>
              <w:rPr>
                <w:rFonts w:ascii="Arial" w:hAnsi="Arial" w:cs="Arial"/>
                <w:sz w:val="16"/>
                <w:szCs w:val="16"/>
              </w:rPr>
            </w:pPr>
            <w:ins w:id="247" w:author="Author">
              <w:r>
                <w:rPr>
                  <w:rFonts w:ascii="Arial" w:hAnsi="Arial" w:cs="Arial"/>
                  <w:sz w:val="16"/>
                  <w:szCs w:val="16"/>
                  <w:lang w:val="en-GB"/>
                </w:rPr>
                <w:t>I</w:t>
              </w:r>
            </w:ins>
            <w:del w:id="248" w:author="Author">
              <w:r w:rsidR="00BF292E" w:rsidRPr="00022FB2" w:rsidDel="00282BC1">
                <w:rPr>
                  <w:rFonts w:ascii="Arial" w:hAnsi="Arial" w:cs="Arial"/>
                  <w:sz w:val="16"/>
                  <w:szCs w:val="16"/>
                  <w:lang w:val="en-GB"/>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9E79D8">
            <w:pPr>
              <w:pStyle w:val="Body11"/>
              <w:rPr>
                <w:rFonts w:ascii="Arial" w:hAnsi="Arial" w:cs="Arial"/>
                <w:sz w:val="16"/>
                <w:szCs w:val="16"/>
              </w:rPr>
            </w:pPr>
            <w:r>
              <w:rPr>
                <w:rFonts w:ascii="Arial" w:hAnsi="Arial" w:cs="Arial"/>
                <w:sz w:val="16"/>
                <w:szCs w:val="16"/>
                <w:lang w:val="en-GB"/>
              </w:rPr>
              <w:t>Five</w:t>
            </w:r>
            <w:r w:rsidRPr="00022FB2">
              <w:rPr>
                <w:rFonts w:ascii="Arial" w:hAnsi="Arial" w:cs="Arial"/>
                <w:sz w:val="16"/>
                <w:szCs w:val="16"/>
                <w:lang w:val="en-GB"/>
              </w:rPr>
              <w:t xml:space="preserve">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Body11"/>
              <w:jc w:val="center"/>
              <w:rPr>
                <w:rFonts w:ascii="Arial" w:hAnsi="Arial" w:cs="Arial"/>
                <w:sz w:val="16"/>
                <w:szCs w:val="16"/>
              </w:rPr>
            </w:pPr>
            <w:r w:rsidRPr="00022FB2">
              <w:rPr>
                <w:rFonts w:ascii="Arial" w:hAnsi="Arial" w:cs="Arial"/>
                <w:sz w:val="16"/>
                <w:szCs w:val="16"/>
                <w:lang w:val="en-GB"/>
              </w:rPr>
              <w:t>-</w:t>
            </w:r>
          </w:p>
        </w:tc>
        <w:tc>
          <w:tcPr>
            <w:tcW w:w="180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7D158F">
        <w:trPr>
          <w:trHeight w:val="660"/>
        </w:trPr>
        <w:tc>
          <w:tcPr>
            <w:tcW w:w="3090" w:type="dxa"/>
            <w:tcBorders>
              <w:top w:val="single" w:sz="6" w:space="0" w:color="auto"/>
              <w:left w:val="single" w:sz="6" w:space="0" w:color="auto"/>
              <w:bottom w:val="single" w:sz="6" w:space="0" w:color="auto"/>
              <w:right w:val="single" w:sz="6" w:space="0" w:color="auto"/>
            </w:tcBorders>
          </w:tcPr>
          <w:p w:rsidR="00BF292E" w:rsidRPr="00F620C3" w:rsidRDefault="00BF292E" w:rsidP="003D34F8">
            <w:pPr>
              <w:pStyle w:val="CERnon-indent"/>
              <w:spacing w:before="60" w:after="60"/>
              <w:rPr>
                <w:rFonts w:cs="Arial"/>
                <w:color w:val="auto"/>
                <w:sz w:val="16"/>
                <w:szCs w:val="16"/>
              </w:rPr>
            </w:pPr>
            <w:r w:rsidRPr="00F620C3">
              <w:rPr>
                <w:rFonts w:cs="Arial"/>
                <w:color w:val="auto"/>
                <w:sz w:val="16"/>
                <w:szCs w:val="16"/>
              </w:rPr>
              <w:t>Daily Dispatch Instructions</w:t>
            </w:r>
            <w:r>
              <w:rPr>
                <w:rFonts w:cs="Arial"/>
                <w:color w:val="auto"/>
                <w:sz w:val="16"/>
                <w:szCs w:val="16"/>
              </w:rPr>
              <w:t xml:space="preserve"> (D+1)</w:t>
            </w:r>
          </w:p>
        </w:tc>
        <w:tc>
          <w:tcPr>
            <w:tcW w:w="720" w:type="dxa"/>
            <w:tcBorders>
              <w:top w:val="single" w:sz="6" w:space="0" w:color="auto"/>
              <w:left w:val="single" w:sz="6" w:space="0" w:color="auto"/>
              <w:bottom w:val="single" w:sz="6" w:space="0" w:color="auto"/>
              <w:right w:val="single" w:sz="6" w:space="0" w:color="auto"/>
            </w:tcBorders>
          </w:tcPr>
          <w:p w:rsidR="00BF292E" w:rsidRPr="00F620C3" w:rsidRDefault="00282BC1" w:rsidP="007A5C26">
            <w:pPr>
              <w:pStyle w:val="CERnon-indent"/>
              <w:spacing w:before="60" w:after="60"/>
              <w:jc w:val="center"/>
              <w:rPr>
                <w:rFonts w:cs="Arial"/>
                <w:color w:val="auto"/>
                <w:sz w:val="16"/>
                <w:szCs w:val="16"/>
              </w:rPr>
            </w:pPr>
            <w:ins w:id="249" w:author="Author">
              <w:r>
                <w:rPr>
                  <w:rFonts w:cs="Arial"/>
                  <w:color w:val="auto"/>
                  <w:sz w:val="16"/>
                  <w:szCs w:val="16"/>
                </w:rPr>
                <w:t>I</w:t>
              </w:r>
            </w:ins>
            <w:del w:id="250"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F620C3" w:rsidRDefault="00BF292E" w:rsidP="00EC0C77">
            <w:pPr>
              <w:pStyle w:val="CERnon-indent"/>
              <w:spacing w:before="60" w:after="60"/>
              <w:rPr>
                <w:rFonts w:cs="Arial"/>
                <w:color w:val="auto"/>
                <w:sz w:val="16"/>
                <w:szCs w:val="16"/>
              </w:rPr>
            </w:pPr>
            <w:r w:rsidRPr="00F620C3">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sidRPr="00F620C3">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sidRPr="00F620C3">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7D158F">
        <w:trPr>
          <w:trHeight w:val="696"/>
        </w:trPr>
        <w:tc>
          <w:tcPr>
            <w:tcW w:w="3090" w:type="dxa"/>
            <w:tcBorders>
              <w:top w:val="single" w:sz="6" w:space="0" w:color="auto"/>
              <w:left w:val="single" w:sz="6" w:space="0" w:color="auto"/>
              <w:bottom w:val="single" w:sz="6" w:space="0" w:color="auto"/>
              <w:right w:val="single" w:sz="6" w:space="0" w:color="auto"/>
            </w:tcBorders>
          </w:tcPr>
          <w:p w:rsidR="00BF292E" w:rsidRPr="00F620C3" w:rsidRDefault="00BF292E" w:rsidP="003D34F8">
            <w:pPr>
              <w:pStyle w:val="CERnon-indent"/>
              <w:spacing w:before="60" w:after="60"/>
              <w:rPr>
                <w:rFonts w:cs="Arial"/>
                <w:color w:val="auto"/>
                <w:sz w:val="16"/>
                <w:szCs w:val="16"/>
              </w:rPr>
            </w:pPr>
            <w:r w:rsidRPr="00F620C3">
              <w:rPr>
                <w:rFonts w:cs="Arial"/>
                <w:color w:val="auto"/>
                <w:sz w:val="16"/>
                <w:szCs w:val="16"/>
              </w:rPr>
              <w:t>Daily Dispatch Instructions</w:t>
            </w:r>
            <w:r>
              <w:rPr>
                <w:rFonts w:cs="Arial"/>
                <w:color w:val="auto"/>
                <w:sz w:val="16"/>
                <w:szCs w:val="16"/>
              </w:rPr>
              <w:t xml:space="preserve"> (D+4)</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282BC1">
            <w:pPr>
              <w:pStyle w:val="CERnon-indent"/>
              <w:spacing w:before="60" w:after="60"/>
              <w:jc w:val="center"/>
              <w:rPr>
                <w:rFonts w:cs="Arial"/>
                <w:color w:val="auto"/>
                <w:sz w:val="16"/>
                <w:szCs w:val="16"/>
              </w:rPr>
            </w:pPr>
            <w:ins w:id="251" w:author="Author">
              <w:r>
                <w:rPr>
                  <w:rFonts w:cs="Arial"/>
                  <w:color w:val="auto"/>
                  <w:sz w:val="16"/>
                  <w:szCs w:val="16"/>
                </w:rPr>
                <w:t>I</w:t>
              </w:r>
            </w:ins>
            <w:del w:id="252"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F620C3" w:rsidRDefault="00BF292E" w:rsidP="00F250A1">
            <w:pPr>
              <w:pStyle w:val="CERnon-indent"/>
              <w:spacing w:before="60" w:after="60"/>
              <w:rPr>
                <w:rFonts w:cs="Arial"/>
                <w:color w:val="auto"/>
                <w:sz w:val="16"/>
                <w:szCs w:val="16"/>
              </w:rPr>
            </w:pPr>
            <w:r>
              <w:rPr>
                <w:rFonts w:cs="Arial"/>
                <w:color w:val="auto"/>
                <w:sz w:val="16"/>
                <w:szCs w:val="16"/>
              </w:rPr>
              <w:t>Four d</w:t>
            </w:r>
            <w:r w:rsidRPr="00F620C3">
              <w:rPr>
                <w:rFonts w:cs="Arial"/>
                <w:color w:val="auto"/>
                <w:sz w:val="16"/>
                <w:szCs w:val="16"/>
              </w:rPr>
              <w:t>ay</w:t>
            </w:r>
            <w:r>
              <w:rPr>
                <w:rFonts w:cs="Arial"/>
                <w:color w:val="auto"/>
                <w:sz w:val="16"/>
                <w:szCs w:val="16"/>
              </w:rPr>
              <w:t>s</w:t>
            </w:r>
            <w:r w:rsidRPr="00F620C3">
              <w:rPr>
                <w:rFonts w:cs="Arial"/>
                <w:color w:val="auto"/>
                <w:sz w:val="16"/>
                <w:szCs w:val="16"/>
              </w:rPr>
              <w:t xml:space="preserve"> after </w:t>
            </w:r>
            <w:r>
              <w:rPr>
                <w:rFonts w:cs="Arial"/>
                <w:color w:val="auto"/>
                <w:sz w:val="16"/>
                <w:szCs w:val="16"/>
              </w:rPr>
              <w:t>Trading</w:t>
            </w:r>
            <w:r w:rsidRPr="00F620C3">
              <w:rPr>
                <w:rFonts w:cs="Arial"/>
                <w:color w:val="auto"/>
                <w:sz w:val="16"/>
                <w:szCs w:val="16"/>
              </w:rPr>
              <w:t xml:space="preserve"> Day, by 1</w:t>
            </w:r>
            <w:r>
              <w:rPr>
                <w:rFonts w:cs="Arial"/>
                <w:color w:val="auto"/>
                <w:sz w:val="16"/>
                <w:szCs w:val="16"/>
              </w:rPr>
              <w:t>7</w:t>
            </w:r>
            <w:r w:rsidRPr="00F620C3">
              <w:rPr>
                <w:rFonts w:cs="Arial"/>
                <w:color w:val="auto"/>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sidRPr="00F620C3">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sidRPr="00F620C3">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CERnon-indent"/>
              <w:spacing w:before="60" w:after="60"/>
              <w:rPr>
                <w:rFonts w:cs="Arial"/>
                <w:color w:val="auto"/>
                <w:sz w:val="16"/>
                <w:szCs w:val="16"/>
              </w:rPr>
            </w:pPr>
            <w:r>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7D158F">
        <w:trPr>
          <w:trHeight w:val="633"/>
        </w:trPr>
        <w:tc>
          <w:tcPr>
            <w:tcW w:w="3090" w:type="dxa"/>
            <w:tcBorders>
              <w:top w:val="single" w:sz="6" w:space="0" w:color="auto"/>
              <w:left w:val="single" w:sz="6" w:space="0" w:color="auto"/>
              <w:bottom w:val="single" w:sz="6" w:space="0" w:color="auto"/>
              <w:right w:val="single" w:sz="6" w:space="0" w:color="auto"/>
            </w:tcBorders>
          </w:tcPr>
          <w:p w:rsidR="00BF292E" w:rsidRPr="00F620C3" w:rsidRDefault="00BF292E" w:rsidP="003D34F8">
            <w:pPr>
              <w:pStyle w:val="CERnon-indent"/>
              <w:spacing w:before="60" w:after="60"/>
              <w:rPr>
                <w:rFonts w:cs="Arial"/>
                <w:color w:val="auto"/>
                <w:sz w:val="16"/>
                <w:szCs w:val="16"/>
              </w:rPr>
            </w:pPr>
            <w:r>
              <w:rPr>
                <w:rFonts w:cs="Arial"/>
                <w:color w:val="auto"/>
                <w:sz w:val="16"/>
                <w:szCs w:val="16"/>
              </w:rPr>
              <w:t>Daily Demand Control Data Transaction</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7A5C26">
            <w:pPr>
              <w:pStyle w:val="CERnon-indent"/>
              <w:spacing w:before="60" w:after="60"/>
              <w:jc w:val="center"/>
              <w:rPr>
                <w:rFonts w:cs="Arial"/>
                <w:color w:val="auto"/>
                <w:sz w:val="16"/>
                <w:szCs w:val="16"/>
              </w:rPr>
            </w:pPr>
            <w:ins w:id="253" w:author="Author">
              <w:r>
                <w:rPr>
                  <w:rFonts w:cs="Arial"/>
                  <w:color w:val="auto"/>
                  <w:sz w:val="16"/>
                  <w:szCs w:val="16"/>
                </w:rPr>
                <w:t>I</w:t>
              </w:r>
            </w:ins>
            <w:del w:id="254"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Default="00BF292E" w:rsidP="00985BBA">
            <w:pPr>
              <w:pStyle w:val="CERnon-indent"/>
              <w:spacing w:before="60" w:after="60"/>
              <w:rPr>
                <w:rFonts w:cs="Arial"/>
                <w:color w:val="auto"/>
                <w:sz w:val="16"/>
                <w:szCs w:val="16"/>
              </w:rPr>
            </w:pPr>
            <w:r w:rsidRPr="004C7EFF">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sidRPr="00BD7EA9">
              <w:rPr>
                <w:rFonts w:cs="Arial"/>
                <w:color w:val="auto"/>
                <w:sz w:val="16"/>
                <w:szCs w:val="16"/>
              </w:rPr>
              <w:t>φ</w:t>
            </w:r>
          </w:p>
        </w:tc>
        <w:tc>
          <w:tcPr>
            <w:tcW w:w="180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CERnon-indent"/>
              <w:spacing w:before="60" w:after="60"/>
              <w:rPr>
                <w:rFonts w:cs="Arial"/>
                <w:color w:val="auto"/>
                <w:sz w:val="16"/>
                <w:szCs w:val="16"/>
              </w:rPr>
            </w:pPr>
            <w:r>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7D158F">
        <w:trPr>
          <w:trHeight w:val="633"/>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52688E">
            <w:pPr>
              <w:pStyle w:val="CERnon-indent"/>
              <w:spacing w:before="60" w:after="60"/>
              <w:rPr>
                <w:rFonts w:cs="Arial"/>
                <w:color w:val="auto"/>
                <w:sz w:val="16"/>
                <w:szCs w:val="16"/>
              </w:rPr>
            </w:pPr>
            <w:r>
              <w:rPr>
                <w:rFonts w:cs="Arial"/>
                <w:color w:val="auto"/>
                <w:sz w:val="16"/>
                <w:szCs w:val="16"/>
              </w:rPr>
              <w:t>Daily Generator Unit Technical Characteristic Data Transaction</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282BC1">
            <w:pPr>
              <w:pStyle w:val="CERnon-indent"/>
              <w:spacing w:before="60" w:after="60"/>
              <w:jc w:val="center"/>
              <w:rPr>
                <w:rFonts w:cs="Arial"/>
                <w:color w:val="auto"/>
                <w:sz w:val="16"/>
                <w:szCs w:val="16"/>
              </w:rPr>
            </w:pPr>
            <w:ins w:id="255" w:author="Author">
              <w:r>
                <w:rPr>
                  <w:rFonts w:cs="Arial"/>
                  <w:color w:val="auto"/>
                  <w:sz w:val="16"/>
                  <w:szCs w:val="16"/>
                </w:rPr>
                <w:t>I</w:t>
              </w:r>
            </w:ins>
            <w:del w:id="256"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4C7EFF" w:rsidRDefault="00BF292E" w:rsidP="00985BBA">
            <w:pPr>
              <w:pStyle w:val="CERnon-indent"/>
              <w:spacing w:before="60" w:after="60"/>
              <w:rPr>
                <w:rFonts w:cs="Arial"/>
                <w:color w:val="auto"/>
                <w:sz w:val="16"/>
                <w:szCs w:val="16"/>
              </w:rPr>
            </w:pPr>
            <w:r w:rsidRPr="004C7EFF">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CERnon-indent"/>
              <w:spacing w:before="60" w:after="60"/>
              <w:rPr>
                <w:rFonts w:cs="Arial"/>
                <w:color w:val="auto"/>
                <w:sz w:val="16"/>
                <w:szCs w:val="16"/>
              </w:rPr>
            </w:pPr>
            <w:r>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7D158F">
        <w:trPr>
          <w:trHeight w:val="633"/>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52688E">
            <w:pPr>
              <w:pStyle w:val="CERnon-indent"/>
              <w:spacing w:before="60" w:after="60"/>
              <w:rPr>
                <w:rFonts w:cs="Arial"/>
                <w:color w:val="auto"/>
                <w:sz w:val="16"/>
                <w:szCs w:val="16"/>
              </w:rPr>
            </w:pPr>
            <w:r>
              <w:rPr>
                <w:rFonts w:cs="Arial"/>
                <w:color w:val="auto"/>
                <w:sz w:val="16"/>
                <w:szCs w:val="16"/>
              </w:rPr>
              <w:t>Daily Energy Limited Generator Unit Technical Characteristic Data Transaction</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282BC1">
            <w:pPr>
              <w:pStyle w:val="CERnon-indent"/>
              <w:spacing w:before="60" w:after="60"/>
              <w:jc w:val="center"/>
              <w:rPr>
                <w:rFonts w:cs="Arial"/>
                <w:color w:val="auto"/>
                <w:sz w:val="16"/>
                <w:szCs w:val="16"/>
              </w:rPr>
            </w:pPr>
            <w:ins w:id="257" w:author="Author">
              <w:r>
                <w:rPr>
                  <w:rFonts w:cs="Arial"/>
                  <w:color w:val="auto"/>
                  <w:sz w:val="16"/>
                  <w:szCs w:val="16"/>
                </w:rPr>
                <w:t>I</w:t>
              </w:r>
            </w:ins>
            <w:del w:id="258"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4C7EFF" w:rsidRDefault="00BF292E" w:rsidP="00985BBA">
            <w:pPr>
              <w:pStyle w:val="CERnon-indent"/>
              <w:spacing w:before="60" w:after="60"/>
              <w:rPr>
                <w:rFonts w:cs="Arial"/>
                <w:color w:val="auto"/>
                <w:sz w:val="16"/>
                <w:szCs w:val="16"/>
              </w:rPr>
            </w:pPr>
            <w:r w:rsidRPr="004C7EFF">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CERnon-indent"/>
              <w:spacing w:before="60" w:after="60"/>
              <w:rPr>
                <w:rFonts w:cs="Arial"/>
                <w:color w:val="auto"/>
                <w:sz w:val="16"/>
                <w:szCs w:val="16"/>
              </w:rPr>
            </w:pPr>
            <w:r>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7D158F">
        <w:trPr>
          <w:trHeight w:val="633"/>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52688E">
            <w:pPr>
              <w:pStyle w:val="CERnon-indent"/>
              <w:spacing w:before="60" w:after="60"/>
              <w:rPr>
                <w:rFonts w:cs="Arial"/>
                <w:color w:val="auto"/>
                <w:sz w:val="16"/>
                <w:szCs w:val="16"/>
              </w:rPr>
            </w:pPr>
            <w:r w:rsidRPr="00022FB2">
              <w:rPr>
                <w:rFonts w:cs="Arial"/>
                <w:color w:val="auto"/>
                <w:sz w:val="16"/>
                <w:szCs w:val="16"/>
              </w:rPr>
              <w:t xml:space="preserve">Tolerance for Over Generation </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7A5C26">
            <w:pPr>
              <w:pStyle w:val="CERnon-indent"/>
              <w:spacing w:before="60" w:after="60"/>
              <w:jc w:val="center"/>
              <w:rPr>
                <w:rFonts w:cs="Arial"/>
                <w:color w:val="auto"/>
                <w:sz w:val="16"/>
                <w:szCs w:val="16"/>
              </w:rPr>
            </w:pPr>
            <w:ins w:id="259" w:author="Author">
              <w:r>
                <w:rPr>
                  <w:rFonts w:cs="Arial"/>
                  <w:color w:val="auto"/>
                  <w:sz w:val="16"/>
                  <w:szCs w:val="16"/>
                </w:rPr>
                <w:t>I</w:t>
              </w:r>
            </w:ins>
            <w:del w:id="260" w:author="Author">
              <w:r w:rsidR="00BF292E" w:rsidRPr="00C935FA"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4C7EFF" w:rsidRDefault="00BF292E" w:rsidP="00985BBA">
            <w:pPr>
              <w:pStyle w:val="CERnon-indent"/>
              <w:spacing w:before="60" w:after="60"/>
              <w:rPr>
                <w:rFonts w:cs="Arial"/>
                <w:color w:val="auto"/>
                <w:sz w:val="16"/>
                <w:szCs w:val="16"/>
              </w:rPr>
            </w:pPr>
            <w:r w:rsidRPr="00CA107A">
              <w:rPr>
                <w:sz w:val="16"/>
                <w:szCs w:val="16"/>
              </w:rPr>
              <w:t>By 16:00</w:t>
            </w:r>
            <w:r w:rsidRPr="00CA107A" w:rsidDel="00C62273">
              <w:rPr>
                <w:sz w:val="16"/>
                <w:szCs w:val="16"/>
              </w:rPr>
              <w:t xml:space="preserve"> </w:t>
            </w:r>
            <w:r w:rsidRPr="00CA107A">
              <w:rPr>
                <w:sz w:val="16"/>
                <w:szCs w:val="16"/>
              </w:rPr>
              <w:t xml:space="preserve"> Two Working Days after Trading Day  and by 17:00 </w:t>
            </w:r>
            <w:r w:rsidRPr="00CA107A">
              <w:rPr>
                <w:sz w:val="16"/>
                <w:szCs w:val="16"/>
                <w:lang w:val="en-IE"/>
              </w:rPr>
              <w:t>Five Working Days after Trading Day</w:t>
            </w:r>
            <w:r w:rsidRPr="00CA107A" w:rsidDel="00DB7B7C">
              <w:rPr>
                <w:sz w:val="16"/>
                <w:szCs w:val="16"/>
              </w:rPr>
              <w:t xml:space="preserve"> </w:t>
            </w:r>
            <w:r w:rsidRPr="00CA107A">
              <w:rPr>
                <w:sz w:val="16"/>
                <w:szCs w:val="16"/>
              </w:rPr>
              <w:t xml:space="preserve">  </w:t>
            </w:r>
          </w:p>
        </w:tc>
        <w:tc>
          <w:tcPr>
            <w:tcW w:w="108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sidRPr="00CA107A">
              <w:rPr>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CERnon-indent"/>
              <w:spacing w:before="60" w:after="60"/>
              <w:rPr>
                <w:rFonts w:cs="Arial"/>
                <w:color w:val="auto"/>
                <w:sz w:val="16"/>
                <w:szCs w:val="16"/>
              </w:rPr>
            </w:pPr>
            <w:r>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7D158F">
        <w:trPr>
          <w:trHeight w:val="633"/>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52688E">
            <w:pPr>
              <w:pStyle w:val="CERnon-indent"/>
              <w:spacing w:before="60" w:after="60"/>
              <w:rPr>
                <w:rFonts w:cs="Arial"/>
                <w:color w:val="auto"/>
                <w:sz w:val="16"/>
                <w:szCs w:val="16"/>
              </w:rPr>
            </w:pPr>
            <w:r w:rsidRPr="00022FB2">
              <w:rPr>
                <w:rFonts w:cs="Arial"/>
                <w:color w:val="auto"/>
                <w:sz w:val="16"/>
                <w:szCs w:val="16"/>
              </w:rPr>
              <w:lastRenderedPageBreak/>
              <w:t>Tolerance for Under Generation</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282BC1">
            <w:pPr>
              <w:pStyle w:val="CERnon-indent"/>
              <w:spacing w:before="60" w:after="60"/>
              <w:jc w:val="center"/>
              <w:rPr>
                <w:rFonts w:cs="Arial"/>
                <w:color w:val="auto"/>
                <w:sz w:val="16"/>
                <w:szCs w:val="16"/>
              </w:rPr>
            </w:pPr>
            <w:ins w:id="261" w:author="Author">
              <w:r>
                <w:rPr>
                  <w:rFonts w:cs="Arial"/>
                  <w:color w:val="auto"/>
                  <w:sz w:val="16"/>
                  <w:szCs w:val="16"/>
                </w:rPr>
                <w:t>I</w:t>
              </w:r>
            </w:ins>
            <w:del w:id="262" w:author="Author">
              <w:r w:rsidR="00BF292E" w:rsidRPr="00C935FA"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4C7EFF" w:rsidRDefault="00BF292E" w:rsidP="00985BBA">
            <w:pPr>
              <w:pStyle w:val="CERnon-indent"/>
              <w:spacing w:before="60" w:after="60"/>
              <w:rPr>
                <w:rFonts w:cs="Arial"/>
                <w:color w:val="auto"/>
                <w:sz w:val="16"/>
                <w:szCs w:val="16"/>
              </w:rPr>
            </w:pPr>
            <w:r w:rsidRPr="00CA107A">
              <w:rPr>
                <w:sz w:val="16"/>
                <w:szCs w:val="16"/>
              </w:rPr>
              <w:t xml:space="preserve">By 16:00 Two Working Days after Trading Day and by 17:00 </w:t>
            </w:r>
            <w:r w:rsidRPr="00CA107A">
              <w:rPr>
                <w:sz w:val="16"/>
                <w:szCs w:val="16"/>
                <w:lang w:val="en-IE"/>
              </w:rPr>
              <w:t>Five Working Days after Trading Day</w:t>
            </w:r>
          </w:p>
        </w:tc>
        <w:tc>
          <w:tcPr>
            <w:tcW w:w="1080" w:type="dxa"/>
            <w:tcBorders>
              <w:top w:val="single" w:sz="6" w:space="0" w:color="auto"/>
              <w:left w:val="single" w:sz="6" w:space="0" w:color="auto"/>
              <w:bottom w:val="single" w:sz="6" w:space="0" w:color="auto"/>
              <w:right w:val="single" w:sz="6" w:space="0" w:color="auto"/>
            </w:tcBorders>
          </w:tcPr>
          <w:p w:rsidR="00BF292E" w:rsidRPr="00F620C3" w:rsidRDefault="00BF292E" w:rsidP="00820481">
            <w:pPr>
              <w:pStyle w:val="CERnon-indent"/>
              <w:spacing w:before="60" w:after="60"/>
              <w:jc w:val="center"/>
              <w:rPr>
                <w:rFonts w:cs="Arial"/>
                <w:color w:val="auto"/>
                <w:sz w:val="16"/>
                <w:szCs w:val="16"/>
              </w:rPr>
            </w:pPr>
            <w:r w:rsidRPr="00CA107A">
              <w:rPr>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Default="00BF292E" w:rsidP="003D34F8">
            <w:pPr>
              <w:pStyle w:val="CERnon-indent"/>
              <w:spacing w:before="60" w:after="60"/>
              <w:rPr>
                <w:rFonts w:cs="Arial"/>
                <w:color w:val="auto"/>
                <w:sz w:val="16"/>
                <w:szCs w:val="16"/>
              </w:rPr>
            </w:pPr>
            <w:r>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22FB2" w:rsidRDefault="00BF292E" w:rsidP="0035508D">
            <w:pPr>
              <w:pStyle w:val="CERnon-indent"/>
              <w:spacing w:before="60" w:after="60"/>
              <w:rPr>
                <w:rFonts w:cs="Arial"/>
                <w:color w:val="auto"/>
                <w:sz w:val="16"/>
                <w:szCs w:val="16"/>
              </w:rPr>
            </w:pPr>
            <w:r w:rsidRPr="00022FB2">
              <w:rPr>
                <w:rFonts w:cs="Arial"/>
                <w:color w:val="auto"/>
                <w:sz w:val="16"/>
                <w:szCs w:val="16"/>
              </w:rPr>
              <w:t xml:space="preserve">Daily Meter Data Detail D+1 </w:t>
            </w:r>
          </w:p>
        </w:tc>
        <w:tc>
          <w:tcPr>
            <w:tcW w:w="720" w:type="dxa"/>
            <w:tcBorders>
              <w:top w:val="single" w:sz="6" w:space="0" w:color="auto"/>
              <w:left w:val="single" w:sz="6" w:space="0" w:color="auto"/>
              <w:bottom w:val="single" w:sz="6" w:space="0" w:color="auto"/>
              <w:right w:val="single" w:sz="6" w:space="0" w:color="auto"/>
            </w:tcBorders>
          </w:tcPr>
          <w:p w:rsidR="00BF292E" w:rsidRPr="00022FB2" w:rsidRDefault="00282BC1" w:rsidP="007A5C26">
            <w:pPr>
              <w:pStyle w:val="CERnon-indent"/>
              <w:spacing w:before="60" w:after="60"/>
              <w:jc w:val="center"/>
              <w:rPr>
                <w:rFonts w:cs="Arial"/>
                <w:color w:val="auto"/>
                <w:sz w:val="16"/>
                <w:szCs w:val="16"/>
              </w:rPr>
            </w:pPr>
            <w:ins w:id="263" w:author="Author">
              <w:r>
                <w:rPr>
                  <w:rFonts w:cs="Arial"/>
                  <w:color w:val="auto"/>
                  <w:sz w:val="16"/>
                  <w:szCs w:val="16"/>
                </w:rPr>
                <w:t>I</w:t>
              </w:r>
            </w:ins>
            <w:del w:id="264" w:author="Author">
              <w:r w:rsidR="00BF292E" w:rsidRPr="00022FB2"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4F2CAE" w:rsidP="0035508D">
            <w:pPr>
              <w:pStyle w:val="CERnon-indent"/>
              <w:spacing w:before="60" w:after="60"/>
              <w:rPr>
                <w:rFonts w:cs="Arial"/>
                <w:color w:val="auto"/>
                <w:sz w:val="16"/>
                <w:szCs w:val="16"/>
              </w:rPr>
            </w:pPr>
            <w:ins w:id="265" w:author="Author">
              <w:r>
                <w:rPr>
                  <w:rFonts w:cs="Arial"/>
                  <w:color w:val="auto"/>
                  <w:sz w:val="16"/>
                  <w:szCs w:val="16"/>
                </w:rPr>
                <w:t xml:space="preserve">Next Week </w:t>
              </w:r>
            </w:ins>
            <w:r w:rsidR="00BF292E">
              <w:rPr>
                <w:rFonts w:cs="Arial"/>
                <w:color w:val="auto"/>
                <w:sz w:val="16"/>
                <w:szCs w:val="16"/>
              </w:rPr>
              <w:t>D</w:t>
            </w:r>
            <w:r w:rsidR="00BF292E" w:rsidRPr="00022FB2">
              <w:rPr>
                <w:rFonts w:cs="Arial"/>
                <w:color w:val="auto"/>
                <w:sz w:val="16"/>
                <w:szCs w:val="16"/>
              </w:rPr>
              <w:t xml:space="preserve">ay after Trading </w:t>
            </w:r>
            <w:r w:rsidR="00BF292E">
              <w:rPr>
                <w:rFonts w:cs="Arial"/>
                <w:color w:val="auto"/>
                <w:sz w:val="16"/>
                <w:szCs w:val="16"/>
              </w:rPr>
              <w:t>D</w:t>
            </w:r>
            <w:r w:rsidR="00BF292E" w:rsidRPr="00022FB2">
              <w:rPr>
                <w:rFonts w:cs="Arial"/>
                <w:color w:val="auto"/>
                <w:sz w:val="16"/>
                <w:szCs w:val="16"/>
              </w:rPr>
              <w:t>ay</w:t>
            </w:r>
            <w:r w:rsidR="00BF292E">
              <w:rPr>
                <w:rFonts w:cs="Arial"/>
                <w:color w:val="auto"/>
                <w:sz w:val="16"/>
                <w:szCs w:val="16"/>
              </w:rPr>
              <w:t>,</w:t>
            </w:r>
            <w:r w:rsidR="00BF292E" w:rsidRPr="00022FB2">
              <w:rPr>
                <w:rFonts w:cs="Arial"/>
                <w:color w:val="auto"/>
                <w:sz w:val="16"/>
                <w:szCs w:val="16"/>
              </w:rPr>
              <w:t xml:space="preserve"> by 17:00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5508D">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22FB2" w:rsidRDefault="00BF292E" w:rsidP="0035508D">
            <w:pPr>
              <w:pStyle w:val="CERnon-indent"/>
              <w:spacing w:before="60" w:after="60"/>
              <w:rPr>
                <w:rFonts w:cs="Arial"/>
                <w:color w:val="auto"/>
                <w:sz w:val="16"/>
                <w:szCs w:val="16"/>
              </w:rPr>
            </w:pPr>
            <w:r w:rsidRPr="00022FB2">
              <w:rPr>
                <w:rFonts w:cs="Arial"/>
                <w:color w:val="auto"/>
                <w:sz w:val="16"/>
                <w:szCs w:val="16"/>
              </w:rPr>
              <w:t xml:space="preserve">Daily Meter Data Detail </w:t>
            </w:r>
            <w:r>
              <w:rPr>
                <w:rFonts w:cs="Arial"/>
                <w:color w:val="auto"/>
                <w:sz w:val="16"/>
                <w:szCs w:val="16"/>
              </w:rPr>
              <w:t>D+4</w:t>
            </w:r>
          </w:p>
        </w:tc>
        <w:tc>
          <w:tcPr>
            <w:tcW w:w="720" w:type="dxa"/>
            <w:tcBorders>
              <w:top w:val="single" w:sz="6" w:space="0" w:color="auto"/>
              <w:left w:val="single" w:sz="6" w:space="0" w:color="auto"/>
              <w:bottom w:val="single" w:sz="6" w:space="0" w:color="auto"/>
              <w:right w:val="single" w:sz="6" w:space="0" w:color="auto"/>
            </w:tcBorders>
          </w:tcPr>
          <w:p w:rsidR="00BF292E" w:rsidRPr="00022FB2" w:rsidRDefault="00282BC1" w:rsidP="00282BC1">
            <w:pPr>
              <w:pStyle w:val="CERnon-indent"/>
              <w:spacing w:before="60" w:after="60"/>
              <w:jc w:val="center"/>
              <w:rPr>
                <w:rFonts w:cs="Arial"/>
                <w:color w:val="auto"/>
                <w:sz w:val="16"/>
                <w:szCs w:val="16"/>
              </w:rPr>
            </w:pPr>
            <w:ins w:id="266" w:author="Author">
              <w:r>
                <w:rPr>
                  <w:rFonts w:cs="Arial"/>
                  <w:color w:val="auto"/>
                  <w:sz w:val="16"/>
                  <w:szCs w:val="16"/>
                </w:rPr>
                <w:t>I</w:t>
              </w:r>
            </w:ins>
            <w:del w:id="267" w:author="Author">
              <w:r w:rsidR="00BF292E" w:rsidRPr="00022FB2"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4F2CAE">
            <w:pPr>
              <w:pStyle w:val="CERnon-indent"/>
              <w:spacing w:before="60" w:after="60"/>
              <w:rPr>
                <w:rFonts w:cs="Arial"/>
                <w:color w:val="auto"/>
                <w:sz w:val="16"/>
                <w:szCs w:val="16"/>
              </w:rPr>
            </w:pPr>
            <w:r>
              <w:rPr>
                <w:rFonts w:cs="Arial"/>
                <w:color w:val="auto"/>
                <w:sz w:val="16"/>
                <w:szCs w:val="16"/>
              </w:rPr>
              <w:t xml:space="preserve">Four </w:t>
            </w:r>
            <w:ins w:id="268" w:author="Author">
              <w:r w:rsidR="004F2CAE">
                <w:rPr>
                  <w:rFonts w:cs="Arial"/>
                  <w:color w:val="auto"/>
                  <w:sz w:val="16"/>
                  <w:szCs w:val="16"/>
                </w:rPr>
                <w:t xml:space="preserve">Week </w:t>
              </w:r>
            </w:ins>
            <w:del w:id="269" w:author="Author">
              <w:r w:rsidDel="004F2CAE">
                <w:rPr>
                  <w:rFonts w:cs="Arial"/>
                  <w:color w:val="auto"/>
                  <w:sz w:val="16"/>
                  <w:szCs w:val="16"/>
                </w:rPr>
                <w:delText>d</w:delText>
              </w:r>
            </w:del>
            <w:ins w:id="270" w:author="Author">
              <w:r w:rsidR="004F2CAE">
                <w:rPr>
                  <w:rFonts w:cs="Arial"/>
                  <w:color w:val="auto"/>
                  <w:sz w:val="16"/>
                  <w:szCs w:val="16"/>
                </w:rPr>
                <w:t>D</w:t>
              </w:r>
            </w:ins>
            <w:r w:rsidRPr="00022FB2">
              <w:rPr>
                <w:rFonts w:cs="Arial"/>
                <w:color w:val="auto"/>
                <w:sz w:val="16"/>
                <w:szCs w:val="16"/>
              </w:rPr>
              <w:t>ay</w:t>
            </w:r>
            <w:r>
              <w:rPr>
                <w:rFonts w:cs="Arial"/>
                <w:color w:val="auto"/>
                <w:sz w:val="16"/>
                <w:szCs w:val="16"/>
              </w:rPr>
              <w:t>s</w:t>
            </w:r>
            <w:r w:rsidRPr="00022FB2">
              <w:rPr>
                <w:rFonts w:cs="Arial"/>
                <w:color w:val="auto"/>
                <w:sz w:val="16"/>
                <w:szCs w:val="16"/>
              </w:rPr>
              <w:t xml:space="preserve"> after Trading day</w:t>
            </w:r>
            <w:r>
              <w:rPr>
                <w:rFonts w:cs="Arial"/>
                <w:color w:val="auto"/>
                <w:sz w:val="16"/>
                <w:szCs w:val="16"/>
              </w:rPr>
              <w:t>,</w:t>
            </w:r>
            <w:r w:rsidRPr="00022FB2">
              <w:rPr>
                <w:rFonts w:cs="Arial"/>
                <w:color w:val="auto"/>
                <w:sz w:val="16"/>
                <w:szCs w:val="16"/>
              </w:rPr>
              <w:t xml:space="preserve"> by 17:00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22FB2" w:rsidRDefault="00BF292E" w:rsidP="0035508D">
            <w:pPr>
              <w:pStyle w:val="CERnon-indent"/>
              <w:spacing w:before="60" w:after="60"/>
              <w:rPr>
                <w:rFonts w:cs="Arial"/>
                <w:color w:val="auto"/>
                <w:sz w:val="16"/>
                <w:szCs w:val="16"/>
              </w:rPr>
            </w:pPr>
            <w:r w:rsidRPr="00022FB2">
              <w:rPr>
                <w:rFonts w:cs="Arial"/>
                <w:color w:val="auto"/>
                <w:sz w:val="16"/>
                <w:szCs w:val="16"/>
              </w:rPr>
              <w:t>Average System Frequency</w:t>
            </w:r>
          </w:p>
        </w:tc>
        <w:tc>
          <w:tcPr>
            <w:tcW w:w="720" w:type="dxa"/>
            <w:tcBorders>
              <w:top w:val="single" w:sz="6" w:space="0" w:color="auto"/>
              <w:left w:val="single" w:sz="6" w:space="0" w:color="auto"/>
              <w:bottom w:val="single" w:sz="6" w:space="0" w:color="auto"/>
              <w:right w:val="single" w:sz="6" w:space="0" w:color="auto"/>
            </w:tcBorders>
          </w:tcPr>
          <w:p w:rsidR="00BF292E" w:rsidRPr="00022FB2" w:rsidRDefault="00282BC1" w:rsidP="007A5C26">
            <w:pPr>
              <w:pStyle w:val="CERnon-indent"/>
              <w:spacing w:before="60" w:after="60"/>
              <w:jc w:val="center"/>
              <w:rPr>
                <w:rFonts w:cs="Arial"/>
                <w:color w:val="auto"/>
                <w:sz w:val="16"/>
                <w:szCs w:val="16"/>
              </w:rPr>
            </w:pPr>
            <w:ins w:id="271" w:author="Author">
              <w:r>
                <w:rPr>
                  <w:rFonts w:cs="Arial"/>
                  <w:color w:val="auto"/>
                  <w:sz w:val="16"/>
                  <w:szCs w:val="16"/>
                </w:rPr>
                <w:t>I</w:t>
              </w:r>
            </w:ins>
            <w:del w:id="272" w:author="Author">
              <w:r w:rsidR="00BF292E" w:rsidRPr="00C86E83"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Default="00BF292E" w:rsidP="003D34F8">
            <w:pPr>
              <w:pStyle w:val="CERnon-indent"/>
              <w:spacing w:before="60" w:after="60"/>
              <w:rPr>
                <w:rFonts w:cs="Arial"/>
                <w:color w:val="auto"/>
                <w:sz w:val="16"/>
                <w:szCs w:val="16"/>
              </w:rPr>
            </w:pPr>
            <w:r w:rsidRPr="00022FB2">
              <w:rPr>
                <w:rFonts w:cs="Arial"/>
                <w:color w:val="auto"/>
                <w:sz w:val="16"/>
                <w:szCs w:val="16"/>
              </w:rPr>
              <w:t>Day after Trading Day, by 1</w:t>
            </w:r>
            <w:r>
              <w:rPr>
                <w:rFonts w:cs="Arial"/>
                <w:color w:val="auto"/>
                <w:sz w:val="16"/>
                <w:szCs w:val="16"/>
              </w:rPr>
              <w:t>6</w:t>
            </w:r>
            <w:r w:rsidRPr="00022FB2">
              <w:rPr>
                <w:rFonts w:cs="Arial"/>
                <w:color w:val="auto"/>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sidRPr="007D0ADF">
              <w:rPr>
                <w:rFonts w:cs="Arial"/>
                <w:color w:val="auto"/>
                <w:sz w:val="16"/>
                <w:szCs w:val="16"/>
              </w:rPr>
              <w:t>γ</w:t>
            </w:r>
          </w:p>
        </w:tc>
        <w:tc>
          <w:tcPr>
            <w:tcW w:w="180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22FB2" w:rsidRDefault="00BF292E" w:rsidP="0035508D">
            <w:pPr>
              <w:pStyle w:val="CERnon-indent"/>
              <w:spacing w:before="60" w:after="60"/>
              <w:rPr>
                <w:rFonts w:cs="Arial"/>
                <w:color w:val="auto"/>
                <w:sz w:val="16"/>
                <w:szCs w:val="16"/>
              </w:rPr>
            </w:pPr>
            <w:r>
              <w:rPr>
                <w:rFonts w:cs="Arial"/>
                <w:color w:val="auto"/>
                <w:sz w:val="16"/>
                <w:szCs w:val="16"/>
              </w:rPr>
              <w:t>SO Interconnector Trades</w:t>
            </w:r>
          </w:p>
        </w:tc>
        <w:tc>
          <w:tcPr>
            <w:tcW w:w="720" w:type="dxa"/>
            <w:tcBorders>
              <w:top w:val="single" w:sz="6" w:space="0" w:color="auto"/>
              <w:left w:val="single" w:sz="6" w:space="0" w:color="auto"/>
              <w:bottom w:val="single" w:sz="6" w:space="0" w:color="auto"/>
              <w:right w:val="single" w:sz="6" w:space="0" w:color="auto"/>
            </w:tcBorders>
          </w:tcPr>
          <w:p w:rsidR="00BF292E" w:rsidRPr="00C86E83" w:rsidRDefault="00282BC1" w:rsidP="00282BC1">
            <w:pPr>
              <w:pStyle w:val="CERnon-indent"/>
              <w:spacing w:before="60" w:after="60"/>
              <w:jc w:val="center"/>
              <w:rPr>
                <w:rFonts w:cs="Arial"/>
                <w:color w:val="auto"/>
                <w:sz w:val="16"/>
                <w:szCs w:val="16"/>
              </w:rPr>
            </w:pPr>
            <w:ins w:id="273" w:author="Author">
              <w:r>
                <w:rPr>
                  <w:rFonts w:cs="Arial"/>
                  <w:color w:val="auto"/>
                  <w:sz w:val="16"/>
                  <w:szCs w:val="16"/>
                </w:rPr>
                <w:t>I</w:t>
              </w:r>
            </w:ins>
            <w:del w:id="274"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35508D">
            <w:pPr>
              <w:pStyle w:val="CERnon-indent"/>
              <w:spacing w:before="60" w:after="60"/>
              <w:rPr>
                <w:rFonts w:cs="Arial"/>
                <w:color w:val="auto"/>
                <w:sz w:val="16"/>
                <w:szCs w:val="16"/>
              </w:rPr>
            </w:pPr>
            <w:r>
              <w:rPr>
                <w:rFonts w:cs="Arial"/>
                <w:color w:val="auto"/>
                <w:sz w:val="16"/>
                <w:szCs w:val="16"/>
              </w:rPr>
              <w:t>Unit Data</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7A5C26">
            <w:pPr>
              <w:pStyle w:val="CERnon-indent"/>
              <w:spacing w:before="60" w:after="60"/>
              <w:jc w:val="center"/>
              <w:rPr>
                <w:rFonts w:cs="Arial"/>
                <w:color w:val="auto"/>
                <w:sz w:val="16"/>
                <w:szCs w:val="16"/>
              </w:rPr>
            </w:pPr>
            <w:ins w:id="275" w:author="Author">
              <w:r>
                <w:rPr>
                  <w:rFonts w:cs="Arial"/>
                  <w:color w:val="auto"/>
                  <w:sz w:val="16"/>
                  <w:szCs w:val="16"/>
                </w:rPr>
                <w:t>I</w:t>
              </w:r>
            </w:ins>
            <w:del w:id="276"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B22262">
            <w:pPr>
              <w:pStyle w:val="CERnon-indent"/>
              <w:spacing w:before="60" w:after="60"/>
              <w:rPr>
                <w:rFonts w:cs="Arial"/>
                <w:color w:val="auto"/>
                <w:sz w:val="16"/>
                <w:szCs w:val="16"/>
              </w:rPr>
            </w:pPr>
            <w:r w:rsidRPr="009B2063">
              <w:rPr>
                <w:rFonts w:cs="Arial"/>
                <w:color w:val="auto"/>
                <w:sz w:val="16"/>
                <w:szCs w:val="16"/>
              </w:rPr>
              <w:t xml:space="preserve">Metered </w:t>
            </w:r>
            <w:r>
              <w:rPr>
                <w:rFonts w:cs="Arial"/>
                <w:color w:val="auto"/>
                <w:sz w:val="16"/>
                <w:szCs w:val="16"/>
              </w:rPr>
              <w:t>Volumes</w:t>
            </w:r>
            <w:r w:rsidRPr="009B2063">
              <w:rPr>
                <w:rFonts w:cs="Arial"/>
                <w:color w:val="auto"/>
                <w:sz w:val="16"/>
                <w:szCs w:val="16"/>
              </w:rPr>
              <w:t xml:space="preserve"> by Jurisdiction</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282BC1">
            <w:pPr>
              <w:pStyle w:val="CERnon-indent"/>
              <w:spacing w:before="60" w:after="60"/>
              <w:jc w:val="center"/>
              <w:rPr>
                <w:rFonts w:cs="Arial"/>
                <w:color w:val="auto"/>
                <w:sz w:val="16"/>
                <w:szCs w:val="16"/>
              </w:rPr>
            </w:pPr>
            <w:ins w:id="277" w:author="Author">
              <w:r>
                <w:rPr>
                  <w:rFonts w:cs="Arial"/>
                  <w:color w:val="auto"/>
                  <w:sz w:val="16"/>
                  <w:szCs w:val="16"/>
                </w:rPr>
                <w:t>I</w:t>
              </w:r>
            </w:ins>
            <w:del w:id="278" w:author="Author">
              <w:r w:rsidR="00BF292E" w:rsidRPr="00C935FA"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BF292E" w:rsidP="001066E7">
            <w:pPr>
              <w:pStyle w:val="CERnon-indent"/>
              <w:spacing w:before="60" w:after="60"/>
              <w:rPr>
                <w:rFonts w:cs="Arial"/>
                <w:color w:val="auto"/>
                <w:sz w:val="16"/>
                <w:szCs w:val="16"/>
              </w:rPr>
            </w:pPr>
            <w:r w:rsidRPr="00CA107A">
              <w:rPr>
                <w:sz w:val="16"/>
                <w:szCs w:val="16"/>
              </w:rPr>
              <w:t>By 16:00 Working Day +1 and by 17:00</w:t>
            </w:r>
            <w:r w:rsidRPr="00CA107A" w:rsidDel="00C62273">
              <w:rPr>
                <w:sz w:val="16"/>
                <w:szCs w:val="16"/>
              </w:rPr>
              <w:t xml:space="preserve"> </w:t>
            </w:r>
            <w:r w:rsidRPr="00CA107A">
              <w:rPr>
                <w:sz w:val="16"/>
                <w:szCs w:val="16"/>
              </w:rPr>
              <w:t xml:space="preserve"> </w:t>
            </w:r>
            <w:r>
              <w:rPr>
                <w:sz w:val="16"/>
                <w:szCs w:val="16"/>
              </w:rPr>
              <w:t>Working</w:t>
            </w:r>
            <w:r w:rsidRPr="00CA107A">
              <w:rPr>
                <w:sz w:val="16"/>
                <w:szCs w:val="16"/>
              </w:rPr>
              <w:t xml:space="preserve"> Day +5  </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sidRPr="007D0ADF">
              <w:rPr>
                <w:rFonts w:cs="Arial"/>
                <w:color w:val="auto"/>
                <w:sz w:val="16"/>
                <w:szCs w:val="16"/>
              </w:rPr>
              <w:t>uy</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9B2063" w:rsidRDefault="00BF292E" w:rsidP="00B22262">
            <w:pPr>
              <w:pStyle w:val="CERnon-indent"/>
              <w:spacing w:before="60" w:after="60"/>
              <w:rPr>
                <w:rFonts w:cs="Arial"/>
                <w:color w:val="auto"/>
                <w:sz w:val="16"/>
                <w:szCs w:val="16"/>
              </w:rPr>
            </w:pPr>
            <w:r>
              <w:rPr>
                <w:rFonts w:cs="Arial"/>
                <w:color w:val="auto"/>
                <w:sz w:val="16"/>
                <w:szCs w:val="16"/>
              </w:rPr>
              <w:t>Average Outturn Availability</w:t>
            </w:r>
          </w:p>
        </w:tc>
        <w:tc>
          <w:tcPr>
            <w:tcW w:w="720" w:type="dxa"/>
            <w:tcBorders>
              <w:top w:val="single" w:sz="6" w:space="0" w:color="auto"/>
              <w:left w:val="single" w:sz="6" w:space="0" w:color="auto"/>
              <w:bottom w:val="single" w:sz="6" w:space="0" w:color="auto"/>
              <w:right w:val="single" w:sz="6" w:space="0" w:color="auto"/>
            </w:tcBorders>
          </w:tcPr>
          <w:p w:rsidR="00BF292E" w:rsidRPr="00C935FA" w:rsidRDefault="00282BC1" w:rsidP="007A5C26">
            <w:pPr>
              <w:pStyle w:val="CERnon-indent"/>
              <w:spacing w:before="60" w:after="60"/>
              <w:jc w:val="center"/>
              <w:rPr>
                <w:rFonts w:cs="Arial"/>
                <w:color w:val="auto"/>
                <w:sz w:val="16"/>
                <w:szCs w:val="16"/>
              </w:rPr>
            </w:pPr>
            <w:ins w:id="279" w:author="Author">
              <w:r>
                <w:rPr>
                  <w:rFonts w:cs="Arial"/>
                  <w:color w:val="auto"/>
                  <w:sz w:val="16"/>
                  <w:szCs w:val="16"/>
                </w:rPr>
                <w:t>I</w:t>
              </w:r>
            </w:ins>
            <w:del w:id="280" w:author="Author">
              <w:r w:rsidR="00BF292E"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CA107A" w:rsidRDefault="00BF292E" w:rsidP="001066E7">
            <w:pPr>
              <w:pStyle w:val="CERnon-indent"/>
              <w:spacing w:before="60" w:after="60"/>
              <w:rPr>
                <w:sz w:val="16"/>
                <w:szCs w:val="16"/>
              </w:rPr>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sidRPr="00471E72">
              <w:rPr>
                <w:rFonts w:cs="Arial"/>
                <w:color w:val="auto"/>
                <w:sz w:val="16"/>
                <w:szCs w:val="16"/>
              </w:rPr>
              <w:t>uγ</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B22262">
            <w:pPr>
              <w:pStyle w:val="CERnon-indent"/>
              <w:spacing w:before="60" w:after="60"/>
              <w:rPr>
                <w:rFonts w:cs="Arial"/>
                <w:color w:val="auto"/>
                <w:sz w:val="16"/>
                <w:szCs w:val="16"/>
              </w:rPr>
            </w:pPr>
            <w:r>
              <w:rPr>
                <w:rFonts w:cs="Arial"/>
                <w:color w:val="auto"/>
                <w:sz w:val="16"/>
                <w:szCs w:val="16"/>
              </w:rPr>
              <w:t>AoLR Unit Report</w:t>
            </w:r>
          </w:p>
        </w:tc>
        <w:tc>
          <w:tcPr>
            <w:tcW w:w="720" w:type="dxa"/>
            <w:tcBorders>
              <w:top w:val="single" w:sz="6" w:space="0" w:color="auto"/>
              <w:left w:val="single" w:sz="6" w:space="0" w:color="auto"/>
              <w:bottom w:val="single" w:sz="6" w:space="0" w:color="auto"/>
              <w:right w:val="single" w:sz="6" w:space="0" w:color="auto"/>
            </w:tcBorders>
          </w:tcPr>
          <w:p w:rsidR="00BF292E" w:rsidRDefault="00282BC1" w:rsidP="00282BC1">
            <w:pPr>
              <w:pStyle w:val="CERnon-indent"/>
              <w:spacing w:before="60" w:after="60"/>
              <w:jc w:val="center"/>
              <w:rPr>
                <w:rFonts w:cs="Arial"/>
                <w:color w:val="auto"/>
                <w:sz w:val="16"/>
                <w:szCs w:val="16"/>
              </w:rPr>
            </w:pPr>
            <w:ins w:id="281" w:author="Author">
              <w:r>
                <w:rPr>
                  <w:rFonts w:cs="Arial"/>
                  <w:color w:val="auto"/>
                  <w:sz w:val="16"/>
                  <w:szCs w:val="16"/>
                </w:rPr>
                <w:t>I</w:t>
              </w:r>
            </w:ins>
            <w:del w:id="282" w:author="Author">
              <w:r w:rsidR="00AF03EB" w:rsidRPr="00AF03EB"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022FB2" w:rsidRDefault="00AF03EB" w:rsidP="001066E7">
            <w:pPr>
              <w:pStyle w:val="CERnon-indent"/>
              <w:spacing w:before="60" w:after="60"/>
              <w:rPr>
                <w:rFonts w:cs="Arial"/>
                <w:color w:val="auto"/>
                <w:sz w:val="16"/>
                <w:szCs w:val="16"/>
              </w:rPr>
            </w:pPr>
            <w:r w:rsidRPr="00AF03EB">
              <w:rPr>
                <w:rFonts w:cs="Arial"/>
                <w:color w:val="auto"/>
                <w:sz w:val="16"/>
                <w:szCs w:val="16"/>
              </w:rPr>
              <w:t>[</w:t>
            </w:r>
            <w:r w:rsidR="00BF292E" w:rsidRPr="00AF03EB">
              <w:rPr>
                <w:rFonts w:cs="Arial"/>
                <w:color w:val="auto"/>
                <w:sz w:val="16"/>
                <w:szCs w:val="16"/>
              </w:rPr>
              <w:t>Day after Trading Day</w:t>
            </w:r>
            <w:r w:rsidRPr="00AF03EB">
              <w:rPr>
                <w:rFonts w:cs="Arial"/>
                <w:color w:val="auto"/>
                <w:sz w:val="16"/>
                <w:szCs w:val="16"/>
              </w:rPr>
              <w:t xml:space="preserve"> t</w:t>
            </w:r>
            <w:r>
              <w:rPr>
                <w:rFonts w:cs="Arial"/>
                <w:color w:val="auto"/>
                <w:sz w:val="16"/>
                <w:szCs w:val="16"/>
              </w:rPr>
              <w:t>bc]</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Private</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B22262">
            <w:pPr>
              <w:pStyle w:val="CERnon-indent"/>
              <w:spacing w:before="60" w:after="60"/>
              <w:rPr>
                <w:rFonts w:cs="Arial"/>
                <w:color w:val="auto"/>
                <w:sz w:val="16"/>
                <w:szCs w:val="16"/>
              </w:rPr>
            </w:pPr>
            <w:r w:rsidRPr="00017761">
              <w:rPr>
                <w:rFonts w:cs="Arial"/>
                <w:sz w:val="16"/>
                <w:szCs w:val="18"/>
              </w:rPr>
              <w:t>Energy Market Financial Publication - Indicative</w:t>
            </w:r>
          </w:p>
        </w:tc>
        <w:tc>
          <w:tcPr>
            <w:tcW w:w="720" w:type="dxa"/>
            <w:tcBorders>
              <w:top w:val="single" w:sz="6" w:space="0" w:color="auto"/>
              <w:left w:val="single" w:sz="6" w:space="0" w:color="auto"/>
              <w:bottom w:val="single" w:sz="6" w:space="0" w:color="auto"/>
              <w:right w:val="single" w:sz="6" w:space="0" w:color="auto"/>
            </w:tcBorders>
          </w:tcPr>
          <w:p w:rsidR="00BF292E" w:rsidRPr="001E5817" w:rsidRDefault="00282BC1" w:rsidP="00282BC1">
            <w:pPr>
              <w:pStyle w:val="CERnon-indent"/>
              <w:spacing w:before="60" w:after="60"/>
              <w:jc w:val="center"/>
              <w:rPr>
                <w:rFonts w:cs="Arial"/>
                <w:color w:val="auto"/>
                <w:sz w:val="16"/>
                <w:szCs w:val="16"/>
                <w:highlight w:val="yellow"/>
              </w:rPr>
            </w:pPr>
            <w:ins w:id="283" w:author="Author">
              <w:r>
                <w:rPr>
                  <w:rFonts w:cs="Arial"/>
                  <w:color w:val="auto"/>
                  <w:sz w:val="16"/>
                  <w:szCs w:val="16"/>
                </w:rPr>
                <w:t>I</w:t>
              </w:r>
            </w:ins>
            <w:del w:id="284" w:author="Author">
              <w:r w:rsidR="00BF292E" w:rsidRPr="007A57D9"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DE5736" w:rsidRDefault="00BF292E" w:rsidP="001066E7">
            <w:pPr>
              <w:pStyle w:val="CERnon-indent"/>
              <w:spacing w:before="60" w:after="60"/>
              <w:rPr>
                <w:rFonts w:cs="Arial"/>
                <w:color w:val="auto"/>
                <w:sz w:val="16"/>
                <w:szCs w:val="16"/>
                <w:highlight w:val="yellow"/>
              </w:rPr>
            </w:pPr>
            <w:r w:rsidRPr="00017761">
              <w:rPr>
                <w:rFonts w:cs="Arial"/>
                <w:sz w:val="16"/>
                <w:szCs w:val="18"/>
              </w:rPr>
              <w:t>Daily, Settlement Day + One working day by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B22262">
            <w:pPr>
              <w:pStyle w:val="CERnon-indent"/>
              <w:spacing w:before="60" w:after="60"/>
              <w:rPr>
                <w:rFonts w:cs="Arial"/>
                <w:color w:val="auto"/>
                <w:sz w:val="16"/>
                <w:szCs w:val="16"/>
              </w:rPr>
            </w:pPr>
            <w:r w:rsidRPr="00017761">
              <w:rPr>
                <w:rFonts w:cs="Arial"/>
                <w:sz w:val="16"/>
                <w:szCs w:val="18"/>
              </w:rPr>
              <w:t>Energy Market Financial Publication - Initial</w:t>
            </w:r>
          </w:p>
        </w:tc>
        <w:tc>
          <w:tcPr>
            <w:tcW w:w="720" w:type="dxa"/>
            <w:tcBorders>
              <w:top w:val="single" w:sz="6" w:space="0" w:color="auto"/>
              <w:left w:val="single" w:sz="6" w:space="0" w:color="auto"/>
              <w:bottom w:val="single" w:sz="6" w:space="0" w:color="auto"/>
              <w:right w:val="single" w:sz="6" w:space="0" w:color="auto"/>
            </w:tcBorders>
          </w:tcPr>
          <w:p w:rsidR="00BF292E" w:rsidRPr="001E5817" w:rsidRDefault="00282BC1" w:rsidP="00282BC1">
            <w:pPr>
              <w:pStyle w:val="CERnon-indent"/>
              <w:spacing w:before="60" w:after="60"/>
              <w:jc w:val="center"/>
              <w:rPr>
                <w:rFonts w:cs="Arial"/>
                <w:color w:val="auto"/>
                <w:sz w:val="16"/>
                <w:szCs w:val="16"/>
                <w:highlight w:val="yellow"/>
              </w:rPr>
            </w:pPr>
            <w:ins w:id="285" w:author="Author">
              <w:r>
                <w:rPr>
                  <w:rFonts w:cs="Arial"/>
                  <w:color w:val="auto"/>
                  <w:sz w:val="16"/>
                  <w:szCs w:val="16"/>
                </w:rPr>
                <w:t>I</w:t>
              </w:r>
            </w:ins>
            <w:del w:id="286" w:author="Author">
              <w:r w:rsidR="00BF292E" w:rsidRPr="007A57D9"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DE5736" w:rsidRDefault="00BF292E" w:rsidP="001066E7">
            <w:pPr>
              <w:pStyle w:val="CERnon-indent"/>
              <w:spacing w:before="60" w:after="60"/>
              <w:rPr>
                <w:rFonts w:cs="Arial"/>
                <w:color w:val="auto"/>
                <w:sz w:val="16"/>
                <w:szCs w:val="16"/>
                <w:highlight w:val="yellow"/>
              </w:rPr>
            </w:pPr>
            <w:r w:rsidRPr="00017761">
              <w:rPr>
                <w:rFonts w:cs="Arial"/>
                <w:sz w:val="16"/>
                <w:szCs w:val="18"/>
              </w:rPr>
              <w:t>Daily, Settlement Day + Five Working days, as updated, at HH:MM the day of recalculation</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B22262">
            <w:pPr>
              <w:pStyle w:val="CERnon-indent"/>
              <w:spacing w:before="60" w:after="60"/>
              <w:rPr>
                <w:rFonts w:cs="Arial"/>
                <w:color w:val="auto"/>
                <w:sz w:val="16"/>
                <w:szCs w:val="16"/>
              </w:rPr>
            </w:pPr>
            <w:r w:rsidRPr="00017761">
              <w:rPr>
                <w:rFonts w:cs="Arial"/>
                <w:sz w:val="16"/>
                <w:szCs w:val="18"/>
              </w:rPr>
              <w:t>Energy Market Information Publication - Indicative</w:t>
            </w:r>
          </w:p>
        </w:tc>
        <w:tc>
          <w:tcPr>
            <w:tcW w:w="720" w:type="dxa"/>
            <w:tcBorders>
              <w:top w:val="single" w:sz="6" w:space="0" w:color="auto"/>
              <w:left w:val="single" w:sz="6" w:space="0" w:color="auto"/>
              <w:bottom w:val="single" w:sz="6" w:space="0" w:color="auto"/>
              <w:right w:val="single" w:sz="6" w:space="0" w:color="auto"/>
            </w:tcBorders>
          </w:tcPr>
          <w:p w:rsidR="00BF292E" w:rsidRPr="001E5817" w:rsidRDefault="00282BC1" w:rsidP="00282BC1">
            <w:pPr>
              <w:pStyle w:val="CERnon-indent"/>
              <w:spacing w:before="60" w:after="60"/>
              <w:jc w:val="center"/>
              <w:rPr>
                <w:rFonts w:cs="Arial"/>
                <w:color w:val="auto"/>
                <w:sz w:val="16"/>
                <w:szCs w:val="16"/>
                <w:highlight w:val="yellow"/>
              </w:rPr>
            </w:pPr>
            <w:ins w:id="287" w:author="Author">
              <w:r>
                <w:rPr>
                  <w:rFonts w:cs="Arial"/>
                  <w:color w:val="auto"/>
                  <w:sz w:val="16"/>
                  <w:szCs w:val="16"/>
                </w:rPr>
                <w:t>I</w:t>
              </w:r>
            </w:ins>
            <w:del w:id="288" w:author="Author">
              <w:r w:rsidR="00BF292E" w:rsidRPr="007A57D9"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DE5736" w:rsidRDefault="00BF292E" w:rsidP="001066E7">
            <w:pPr>
              <w:pStyle w:val="CERnon-indent"/>
              <w:spacing w:before="60" w:after="60"/>
              <w:rPr>
                <w:rFonts w:cs="Arial"/>
                <w:color w:val="auto"/>
                <w:sz w:val="16"/>
                <w:szCs w:val="16"/>
                <w:highlight w:val="yellow"/>
              </w:rPr>
            </w:pPr>
            <w:r w:rsidRPr="00017761">
              <w:rPr>
                <w:rFonts w:cs="Arial"/>
                <w:sz w:val="16"/>
                <w:szCs w:val="18"/>
              </w:rPr>
              <w:t>Daily,</w:t>
            </w:r>
            <w:r w:rsidRPr="00017761">
              <w:rPr>
                <w:rFonts w:cs="Arial"/>
                <w:sz w:val="16"/>
                <w:szCs w:val="18"/>
              </w:rPr>
              <w:br/>
              <w:t>Settlement Day + One Working Day by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Default="00BF292E" w:rsidP="00B22262">
            <w:pPr>
              <w:pStyle w:val="CERnon-indent"/>
              <w:spacing w:before="60" w:after="60"/>
              <w:rPr>
                <w:rFonts w:cs="Arial"/>
                <w:color w:val="auto"/>
                <w:sz w:val="16"/>
                <w:szCs w:val="16"/>
              </w:rPr>
            </w:pPr>
            <w:r w:rsidRPr="00017761">
              <w:rPr>
                <w:rFonts w:cs="Arial"/>
                <w:sz w:val="16"/>
                <w:szCs w:val="18"/>
              </w:rPr>
              <w:t>Energy Market Information Publication - Initial</w:t>
            </w:r>
          </w:p>
        </w:tc>
        <w:tc>
          <w:tcPr>
            <w:tcW w:w="720" w:type="dxa"/>
            <w:tcBorders>
              <w:top w:val="single" w:sz="6" w:space="0" w:color="auto"/>
              <w:left w:val="single" w:sz="6" w:space="0" w:color="auto"/>
              <w:bottom w:val="single" w:sz="6" w:space="0" w:color="auto"/>
              <w:right w:val="single" w:sz="6" w:space="0" w:color="auto"/>
            </w:tcBorders>
          </w:tcPr>
          <w:p w:rsidR="00BF292E" w:rsidRPr="001E5817" w:rsidRDefault="00282BC1" w:rsidP="00282BC1">
            <w:pPr>
              <w:pStyle w:val="CERnon-indent"/>
              <w:spacing w:before="60" w:after="60"/>
              <w:jc w:val="center"/>
              <w:rPr>
                <w:rFonts w:cs="Arial"/>
                <w:color w:val="auto"/>
                <w:sz w:val="16"/>
                <w:szCs w:val="16"/>
                <w:highlight w:val="yellow"/>
              </w:rPr>
            </w:pPr>
            <w:ins w:id="289" w:author="Author">
              <w:r>
                <w:rPr>
                  <w:rFonts w:cs="Arial"/>
                  <w:color w:val="auto"/>
                  <w:sz w:val="16"/>
                  <w:szCs w:val="16"/>
                </w:rPr>
                <w:t>I</w:t>
              </w:r>
            </w:ins>
            <w:del w:id="290" w:author="Author">
              <w:r w:rsidR="00BF292E" w:rsidRPr="007A57D9"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DE5736" w:rsidRDefault="00BF292E" w:rsidP="001066E7">
            <w:pPr>
              <w:pStyle w:val="CERnon-indent"/>
              <w:spacing w:before="60" w:after="60"/>
              <w:rPr>
                <w:rFonts w:cs="Arial"/>
                <w:color w:val="auto"/>
                <w:sz w:val="16"/>
                <w:szCs w:val="16"/>
                <w:highlight w:val="yellow"/>
              </w:rPr>
            </w:pPr>
            <w:r w:rsidRPr="00017761">
              <w:rPr>
                <w:rFonts w:cs="Arial"/>
                <w:sz w:val="16"/>
                <w:szCs w:val="18"/>
              </w:rPr>
              <w:t>Daily,</w:t>
            </w:r>
            <w:r w:rsidRPr="00017761">
              <w:rPr>
                <w:rFonts w:cs="Arial"/>
                <w:sz w:val="16"/>
                <w:szCs w:val="18"/>
              </w:rPr>
              <w:br/>
              <w:t>Settlement Day + Five Working Days by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17761" w:rsidRDefault="00BF292E" w:rsidP="00B22262">
            <w:pPr>
              <w:pStyle w:val="CERnon-indent"/>
              <w:spacing w:before="60" w:after="60"/>
              <w:rPr>
                <w:rFonts w:cs="Arial"/>
                <w:sz w:val="16"/>
                <w:szCs w:val="18"/>
              </w:rPr>
            </w:pPr>
            <w:r w:rsidRPr="00017761">
              <w:rPr>
                <w:rFonts w:cs="Arial"/>
                <w:sz w:val="16"/>
                <w:szCs w:val="18"/>
              </w:rPr>
              <w:t>Metered Generation Information Publication - Indicative</w:t>
            </w:r>
          </w:p>
        </w:tc>
        <w:tc>
          <w:tcPr>
            <w:tcW w:w="720" w:type="dxa"/>
            <w:tcBorders>
              <w:top w:val="single" w:sz="6" w:space="0" w:color="auto"/>
              <w:left w:val="single" w:sz="6" w:space="0" w:color="auto"/>
              <w:bottom w:val="single" w:sz="6" w:space="0" w:color="auto"/>
              <w:right w:val="single" w:sz="6" w:space="0" w:color="auto"/>
            </w:tcBorders>
          </w:tcPr>
          <w:p w:rsidR="00BF292E" w:rsidRPr="001E5817" w:rsidRDefault="00282BC1" w:rsidP="00282BC1">
            <w:pPr>
              <w:pStyle w:val="CERnon-indent"/>
              <w:spacing w:before="60" w:after="60"/>
              <w:jc w:val="center"/>
              <w:rPr>
                <w:rFonts w:cs="Arial"/>
                <w:color w:val="auto"/>
                <w:sz w:val="16"/>
                <w:szCs w:val="16"/>
                <w:highlight w:val="yellow"/>
              </w:rPr>
            </w:pPr>
            <w:ins w:id="291" w:author="Author">
              <w:r>
                <w:rPr>
                  <w:rFonts w:cs="Arial"/>
                  <w:color w:val="auto"/>
                  <w:sz w:val="16"/>
                  <w:szCs w:val="16"/>
                </w:rPr>
                <w:t>I</w:t>
              </w:r>
            </w:ins>
            <w:del w:id="292" w:author="Author">
              <w:r w:rsidR="00BF292E" w:rsidRPr="007A57D9"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DE5736" w:rsidRDefault="00BF292E" w:rsidP="001066E7">
            <w:pPr>
              <w:pStyle w:val="CERnon-indent"/>
              <w:spacing w:before="60" w:after="60"/>
              <w:rPr>
                <w:rFonts w:cs="Arial"/>
                <w:color w:val="auto"/>
                <w:sz w:val="16"/>
                <w:szCs w:val="16"/>
                <w:highlight w:val="yellow"/>
              </w:rPr>
            </w:pPr>
            <w:r w:rsidRPr="00017761">
              <w:rPr>
                <w:rFonts w:cs="Arial"/>
                <w:sz w:val="16"/>
                <w:szCs w:val="18"/>
              </w:rPr>
              <w:t>Daily,</w:t>
            </w:r>
            <w:r w:rsidRPr="00017761">
              <w:rPr>
                <w:rFonts w:cs="Arial"/>
                <w:sz w:val="16"/>
                <w:szCs w:val="18"/>
              </w:rPr>
              <w:br/>
              <w:t>Settlement Day + One Working Day by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17761" w:rsidRDefault="00BF292E" w:rsidP="00B22262">
            <w:pPr>
              <w:pStyle w:val="CERnon-indent"/>
              <w:spacing w:before="60" w:after="60"/>
              <w:rPr>
                <w:rFonts w:cs="Arial"/>
                <w:sz w:val="16"/>
                <w:szCs w:val="18"/>
              </w:rPr>
            </w:pPr>
            <w:r w:rsidRPr="00017761">
              <w:rPr>
                <w:rFonts w:cs="Arial"/>
                <w:sz w:val="16"/>
                <w:szCs w:val="18"/>
              </w:rPr>
              <w:t>Metered Generation Information Publication - Initial</w:t>
            </w:r>
          </w:p>
        </w:tc>
        <w:tc>
          <w:tcPr>
            <w:tcW w:w="720" w:type="dxa"/>
            <w:tcBorders>
              <w:top w:val="single" w:sz="6" w:space="0" w:color="auto"/>
              <w:left w:val="single" w:sz="6" w:space="0" w:color="auto"/>
              <w:bottom w:val="single" w:sz="6" w:space="0" w:color="auto"/>
              <w:right w:val="single" w:sz="6" w:space="0" w:color="auto"/>
            </w:tcBorders>
          </w:tcPr>
          <w:p w:rsidR="00BF292E" w:rsidRPr="001E5817" w:rsidRDefault="00282BC1" w:rsidP="00282BC1">
            <w:pPr>
              <w:pStyle w:val="CERnon-indent"/>
              <w:spacing w:before="60" w:after="60"/>
              <w:jc w:val="center"/>
              <w:rPr>
                <w:rFonts w:cs="Arial"/>
                <w:color w:val="auto"/>
                <w:sz w:val="16"/>
                <w:szCs w:val="16"/>
                <w:highlight w:val="yellow"/>
              </w:rPr>
            </w:pPr>
            <w:ins w:id="293" w:author="Author">
              <w:r>
                <w:rPr>
                  <w:rFonts w:cs="Arial"/>
                  <w:color w:val="auto"/>
                  <w:sz w:val="16"/>
                  <w:szCs w:val="16"/>
                </w:rPr>
                <w:t>I</w:t>
              </w:r>
            </w:ins>
            <w:del w:id="294" w:author="Author">
              <w:r w:rsidR="00BF292E" w:rsidRPr="007A57D9" w:rsidDel="00282BC1">
                <w:rPr>
                  <w:rFonts w:cs="Arial"/>
                  <w:color w:val="auto"/>
                  <w:sz w:val="16"/>
                  <w:szCs w:val="16"/>
                </w:rPr>
                <w:delText>H</w:delText>
              </w:r>
            </w:del>
          </w:p>
        </w:tc>
        <w:tc>
          <w:tcPr>
            <w:tcW w:w="2520" w:type="dxa"/>
            <w:tcBorders>
              <w:top w:val="single" w:sz="6" w:space="0" w:color="auto"/>
              <w:left w:val="single" w:sz="6" w:space="0" w:color="auto"/>
              <w:bottom w:val="single" w:sz="6" w:space="0" w:color="auto"/>
              <w:right w:val="single" w:sz="6" w:space="0" w:color="auto"/>
            </w:tcBorders>
          </w:tcPr>
          <w:p w:rsidR="00BF292E" w:rsidRPr="00DE5736" w:rsidRDefault="00BF292E" w:rsidP="001066E7">
            <w:pPr>
              <w:pStyle w:val="CERnon-indent"/>
              <w:spacing w:before="60" w:after="60"/>
              <w:rPr>
                <w:rFonts w:cs="Arial"/>
                <w:color w:val="auto"/>
                <w:sz w:val="16"/>
                <w:szCs w:val="16"/>
                <w:highlight w:val="yellow"/>
              </w:rPr>
            </w:pPr>
            <w:r w:rsidRPr="00017761">
              <w:rPr>
                <w:rFonts w:cs="Arial"/>
                <w:sz w:val="16"/>
                <w:szCs w:val="18"/>
              </w:rPr>
              <w:t>Daily,</w:t>
            </w:r>
            <w:r w:rsidRPr="00017761">
              <w:rPr>
                <w:rFonts w:cs="Arial"/>
                <w:sz w:val="16"/>
                <w:szCs w:val="18"/>
              </w:rPr>
              <w:br/>
              <w:t>Settlement Day + Five Working Days by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17761" w:rsidRDefault="00BF292E" w:rsidP="00B22262">
            <w:pPr>
              <w:pStyle w:val="CERnon-indent"/>
              <w:spacing w:before="60" w:after="60"/>
              <w:rPr>
                <w:rFonts w:cs="Arial"/>
                <w:sz w:val="16"/>
                <w:szCs w:val="18"/>
              </w:rPr>
            </w:pPr>
            <w:r w:rsidRPr="00017761">
              <w:rPr>
                <w:rFonts w:cs="Arial"/>
                <w:sz w:val="16"/>
                <w:szCs w:val="18"/>
              </w:rPr>
              <w:lastRenderedPageBreak/>
              <w:t>Capacity Market Financial Publication - Indicative</w:t>
            </w:r>
          </w:p>
        </w:tc>
        <w:tc>
          <w:tcPr>
            <w:tcW w:w="720" w:type="dxa"/>
            <w:tcBorders>
              <w:top w:val="single" w:sz="6" w:space="0" w:color="auto"/>
              <w:left w:val="single" w:sz="6" w:space="0" w:color="auto"/>
              <w:bottom w:val="single" w:sz="6" w:space="0" w:color="auto"/>
              <w:right w:val="single" w:sz="6" w:space="0" w:color="auto"/>
            </w:tcBorders>
          </w:tcPr>
          <w:p w:rsidR="00BF292E" w:rsidRPr="007A57D9" w:rsidRDefault="00282BC1" w:rsidP="007A5C26">
            <w:pPr>
              <w:pStyle w:val="CERnon-indent"/>
              <w:spacing w:before="60" w:after="60"/>
              <w:jc w:val="center"/>
              <w:rPr>
                <w:rFonts w:cs="Arial"/>
                <w:color w:val="auto"/>
                <w:sz w:val="16"/>
                <w:szCs w:val="16"/>
              </w:rPr>
            </w:pPr>
            <w:ins w:id="295" w:author="Author">
              <w:r>
                <w:rPr>
                  <w:rFonts w:cs="Arial"/>
                  <w:color w:val="auto"/>
                  <w:sz w:val="16"/>
                  <w:szCs w:val="16"/>
                </w:rPr>
                <w:t>J</w:t>
              </w:r>
            </w:ins>
            <w:del w:id="296" w:author="Author">
              <w:r w:rsidR="00BF292E" w:rsidDel="00282BC1">
                <w:rPr>
                  <w:rFonts w:cs="Arial"/>
                  <w:color w:val="auto"/>
                  <w:sz w:val="16"/>
                  <w:szCs w:val="16"/>
                </w:rPr>
                <w:delText>I</w:delText>
              </w:r>
            </w:del>
          </w:p>
        </w:tc>
        <w:tc>
          <w:tcPr>
            <w:tcW w:w="2520" w:type="dxa"/>
            <w:tcBorders>
              <w:top w:val="single" w:sz="6" w:space="0" w:color="auto"/>
              <w:left w:val="single" w:sz="6" w:space="0" w:color="auto"/>
              <w:bottom w:val="single" w:sz="6" w:space="0" w:color="auto"/>
              <w:right w:val="single" w:sz="6" w:space="0" w:color="auto"/>
            </w:tcBorders>
          </w:tcPr>
          <w:p w:rsidR="00BF292E" w:rsidRPr="00017761" w:rsidRDefault="00BF292E" w:rsidP="001066E7">
            <w:pPr>
              <w:pStyle w:val="CERnon-indent"/>
              <w:spacing w:before="60" w:after="60"/>
              <w:rPr>
                <w:rFonts w:cs="Arial"/>
                <w:sz w:val="16"/>
                <w:szCs w:val="18"/>
              </w:rPr>
            </w:pPr>
            <w:r w:rsidRPr="00017761">
              <w:rPr>
                <w:rFonts w:cs="Arial"/>
                <w:sz w:val="16"/>
                <w:szCs w:val="18"/>
              </w:rPr>
              <w:t>Capacity Period + Three Working days at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17761" w:rsidRDefault="00BF292E" w:rsidP="00B22262">
            <w:pPr>
              <w:pStyle w:val="CERnon-indent"/>
              <w:spacing w:before="60" w:after="60"/>
              <w:rPr>
                <w:rFonts w:cs="Arial"/>
                <w:sz w:val="16"/>
                <w:szCs w:val="18"/>
              </w:rPr>
            </w:pPr>
            <w:r w:rsidRPr="00017761">
              <w:rPr>
                <w:rFonts w:cs="Arial"/>
                <w:sz w:val="16"/>
                <w:szCs w:val="18"/>
              </w:rPr>
              <w:t>Capacity Market Financial Publication - Initial</w:t>
            </w:r>
          </w:p>
        </w:tc>
        <w:tc>
          <w:tcPr>
            <w:tcW w:w="720" w:type="dxa"/>
            <w:tcBorders>
              <w:top w:val="single" w:sz="6" w:space="0" w:color="auto"/>
              <w:left w:val="single" w:sz="6" w:space="0" w:color="auto"/>
              <w:bottom w:val="single" w:sz="6" w:space="0" w:color="auto"/>
              <w:right w:val="single" w:sz="6" w:space="0" w:color="auto"/>
            </w:tcBorders>
          </w:tcPr>
          <w:p w:rsidR="00BF292E" w:rsidRPr="007A57D9" w:rsidRDefault="00282BC1" w:rsidP="00282BC1">
            <w:pPr>
              <w:pStyle w:val="CERnon-indent"/>
              <w:spacing w:before="60" w:after="60"/>
              <w:jc w:val="center"/>
              <w:rPr>
                <w:rFonts w:cs="Arial"/>
                <w:color w:val="auto"/>
                <w:sz w:val="16"/>
                <w:szCs w:val="16"/>
              </w:rPr>
            </w:pPr>
            <w:ins w:id="297" w:author="Author">
              <w:r>
                <w:rPr>
                  <w:rFonts w:cs="Arial"/>
                  <w:color w:val="auto"/>
                  <w:sz w:val="16"/>
                  <w:szCs w:val="16"/>
                </w:rPr>
                <w:t>J</w:t>
              </w:r>
            </w:ins>
            <w:del w:id="298" w:author="Author">
              <w:r w:rsidR="00BF292E" w:rsidDel="00282BC1">
                <w:rPr>
                  <w:rFonts w:cs="Arial"/>
                  <w:color w:val="auto"/>
                  <w:sz w:val="16"/>
                  <w:szCs w:val="16"/>
                </w:rPr>
                <w:delText>I</w:delText>
              </w:r>
            </w:del>
          </w:p>
        </w:tc>
        <w:tc>
          <w:tcPr>
            <w:tcW w:w="2520" w:type="dxa"/>
            <w:tcBorders>
              <w:top w:val="single" w:sz="6" w:space="0" w:color="auto"/>
              <w:left w:val="single" w:sz="6" w:space="0" w:color="auto"/>
              <w:bottom w:val="single" w:sz="6" w:space="0" w:color="auto"/>
              <w:right w:val="single" w:sz="6" w:space="0" w:color="auto"/>
            </w:tcBorders>
          </w:tcPr>
          <w:p w:rsidR="00BF292E" w:rsidRPr="00017761" w:rsidRDefault="00BF292E" w:rsidP="001066E7">
            <w:pPr>
              <w:pStyle w:val="CERnon-indent"/>
              <w:spacing w:before="60" w:after="60"/>
              <w:rPr>
                <w:rFonts w:cs="Arial"/>
                <w:sz w:val="16"/>
                <w:szCs w:val="18"/>
              </w:rPr>
            </w:pPr>
            <w:r w:rsidRPr="00017761">
              <w:rPr>
                <w:rFonts w:cs="Arial"/>
                <w:sz w:val="16"/>
                <w:szCs w:val="18"/>
              </w:rPr>
              <w:t>Capacity Period + Seven Working days at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17761" w:rsidRDefault="00BF292E" w:rsidP="00B22262">
            <w:pPr>
              <w:pStyle w:val="CERnon-indent"/>
              <w:spacing w:before="60" w:after="60"/>
              <w:rPr>
                <w:rFonts w:cs="Arial"/>
                <w:sz w:val="16"/>
                <w:szCs w:val="18"/>
              </w:rPr>
            </w:pPr>
            <w:r w:rsidRPr="00017761">
              <w:rPr>
                <w:rFonts w:cs="Arial"/>
                <w:sz w:val="16"/>
                <w:szCs w:val="18"/>
              </w:rPr>
              <w:t>Capacity Market Information Publication - Indicative</w:t>
            </w:r>
          </w:p>
        </w:tc>
        <w:tc>
          <w:tcPr>
            <w:tcW w:w="720" w:type="dxa"/>
            <w:tcBorders>
              <w:top w:val="single" w:sz="6" w:space="0" w:color="auto"/>
              <w:left w:val="single" w:sz="6" w:space="0" w:color="auto"/>
              <w:bottom w:val="single" w:sz="6" w:space="0" w:color="auto"/>
              <w:right w:val="single" w:sz="6" w:space="0" w:color="auto"/>
            </w:tcBorders>
          </w:tcPr>
          <w:p w:rsidR="00BF292E" w:rsidRPr="007A57D9" w:rsidRDefault="00282BC1" w:rsidP="007A5C26">
            <w:pPr>
              <w:pStyle w:val="CERnon-indent"/>
              <w:spacing w:before="60" w:after="60"/>
              <w:jc w:val="center"/>
              <w:rPr>
                <w:rFonts w:cs="Arial"/>
                <w:color w:val="auto"/>
                <w:sz w:val="16"/>
                <w:szCs w:val="16"/>
              </w:rPr>
            </w:pPr>
            <w:ins w:id="299" w:author="Author">
              <w:r>
                <w:rPr>
                  <w:rFonts w:cs="Arial"/>
                  <w:color w:val="auto"/>
                  <w:sz w:val="16"/>
                  <w:szCs w:val="16"/>
                </w:rPr>
                <w:t>J</w:t>
              </w:r>
            </w:ins>
            <w:del w:id="300" w:author="Author">
              <w:r w:rsidR="00BF292E" w:rsidDel="00282BC1">
                <w:rPr>
                  <w:rFonts w:cs="Arial"/>
                  <w:color w:val="auto"/>
                  <w:sz w:val="16"/>
                  <w:szCs w:val="16"/>
                </w:rPr>
                <w:delText>I</w:delText>
              </w:r>
            </w:del>
          </w:p>
        </w:tc>
        <w:tc>
          <w:tcPr>
            <w:tcW w:w="2520" w:type="dxa"/>
            <w:tcBorders>
              <w:top w:val="single" w:sz="6" w:space="0" w:color="auto"/>
              <w:left w:val="single" w:sz="6" w:space="0" w:color="auto"/>
              <w:bottom w:val="single" w:sz="6" w:space="0" w:color="auto"/>
              <w:right w:val="single" w:sz="6" w:space="0" w:color="auto"/>
            </w:tcBorders>
          </w:tcPr>
          <w:p w:rsidR="00BF292E" w:rsidRPr="00017761" w:rsidRDefault="00BF292E" w:rsidP="001066E7">
            <w:pPr>
              <w:pStyle w:val="CERnon-indent"/>
              <w:spacing w:before="60" w:after="60"/>
              <w:rPr>
                <w:rFonts w:cs="Arial"/>
                <w:sz w:val="16"/>
                <w:szCs w:val="18"/>
              </w:rPr>
            </w:pPr>
            <w:r w:rsidRPr="00017761">
              <w:rPr>
                <w:rFonts w:cs="Arial"/>
                <w:sz w:val="16"/>
                <w:szCs w:val="18"/>
              </w:rPr>
              <w:t>Capacity Period + Three Working days at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BF292E"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BF292E" w:rsidRPr="00017761" w:rsidRDefault="00BF292E" w:rsidP="00B22262">
            <w:pPr>
              <w:pStyle w:val="CERnon-indent"/>
              <w:spacing w:before="60" w:after="60"/>
              <w:rPr>
                <w:rFonts w:cs="Arial"/>
                <w:sz w:val="16"/>
                <w:szCs w:val="18"/>
              </w:rPr>
            </w:pPr>
            <w:r w:rsidRPr="00017761">
              <w:rPr>
                <w:rFonts w:cs="Arial"/>
                <w:sz w:val="16"/>
                <w:szCs w:val="18"/>
              </w:rPr>
              <w:t>Capacity Market Information Publication - Initial</w:t>
            </w:r>
          </w:p>
        </w:tc>
        <w:tc>
          <w:tcPr>
            <w:tcW w:w="720" w:type="dxa"/>
            <w:tcBorders>
              <w:top w:val="single" w:sz="6" w:space="0" w:color="auto"/>
              <w:left w:val="single" w:sz="6" w:space="0" w:color="auto"/>
              <w:bottom w:val="single" w:sz="6" w:space="0" w:color="auto"/>
              <w:right w:val="single" w:sz="6" w:space="0" w:color="auto"/>
            </w:tcBorders>
          </w:tcPr>
          <w:p w:rsidR="00BF292E" w:rsidRPr="007A57D9" w:rsidRDefault="00282BC1" w:rsidP="00282BC1">
            <w:pPr>
              <w:pStyle w:val="CERnon-indent"/>
              <w:spacing w:before="60" w:after="60"/>
              <w:jc w:val="center"/>
              <w:rPr>
                <w:rFonts w:cs="Arial"/>
                <w:color w:val="auto"/>
                <w:sz w:val="16"/>
                <w:szCs w:val="16"/>
              </w:rPr>
            </w:pPr>
            <w:ins w:id="301" w:author="Author">
              <w:r>
                <w:rPr>
                  <w:rFonts w:cs="Arial"/>
                  <w:color w:val="auto"/>
                  <w:sz w:val="16"/>
                  <w:szCs w:val="16"/>
                </w:rPr>
                <w:t>J</w:t>
              </w:r>
            </w:ins>
            <w:del w:id="302" w:author="Author">
              <w:r w:rsidR="00BF292E" w:rsidDel="00282BC1">
                <w:rPr>
                  <w:rFonts w:cs="Arial"/>
                  <w:color w:val="auto"/>
                  <w:sz w:val="16"/>
                  <w:szCs w:val="16"/>
                </w:rPr>
                <w:delText>I</w:delText>
              </w:r>
            </w:del>
          </w:p>
        </w:tc>
        <w:tc>
          <w:tcPr>
            <w:tcW w:w="2520" w:type="dxa"/>
            <w:tcBorders>
              <w:top w:val="single" w:sz="6" w:space="0" w:color="auto"/>
              <w:left w:val="single" w:sz="6" w:space="0" w:color="auto"/>
              <w:bottom w:val="single" w:sz="6" w:space="0" w:color="auto"/>
              <w:right w:val="single" w:sz="6" w:space="0" w:color="auto"/>
            </w:tcBorders>
          </w:tcPr>
          <w:p w:rsidR="00BF292E" w:rsidRPr="00017761" w:rsidRDefault="00BF292E" w:rsidP="001066E7">
            <w:pPr>
              <w:pStyle w:val="CERnon-indent"/>
              <w:spacing w:before="60" w:after="60"/>
              <w:rPr>
                <w:rFonts w:cs="Arial"/>
                <w:sz w:val="16"/>
                <w:szCs w:val="18"/>
              </w:rPr>
            </w:pPr>
            <w:r w:rsidRPr="00017761">
              <w:rPr>
                <w:rFonts w:cs="Arial"/>
                <w:sz w:val="16"/>
                <w:szCs w:val="18"/>
              </w:rPr>
              <w:t>Capacity Period + Seven Working days at HH:MM</w:t>
            </w:r>
          </w:p>
        </w:tc>
        <w:tc>
          <w:tcPr>
            <w:tcW w:w="1080" w:type="dxa"/>
            <w:tcBorders>
              <w:top w:val="single" w:sz="6" w:space="0" w:color="auto"/>
              <w:left w:val="single" w:sz="6" w:space="0" w:color="auto"/>
              <w:bottom w:val="single" w:sz="6" w:space="0" w:color="auto"/>
              <w:right w:val="single" w:sz="6" w:space="0" w:color="auto"/>
            </w:tcBorders>
          </w:tcPr>
          <w:p w:rsidR="00BF292E" w:rsidRPr="00022FB2" w:rsidRDefault="00BF292E" w:rsidP="00820481">
            <w:pPr>
              <w:pStyle w:val="CERnon-indent"/>
              <w:spacing w:before="60" w:after="60"/>
              <w:jc w:val="center"/>
              <w:rPr>
                <w:rFonts w:cs="Arial"/>
                <w:color w:val="auto"/>
                <w:sz w:val="16"/>
                <w:szCs w:val="16"/>
              </w:rPr>
            </w:pPr>
            <w:r>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BF292E" w:rsidRDefault="00BF292E" w:rsidP="00820481">
            <w:pPr>
              <w:pStyle w:val="CERnon-indent"/>
              <w:spacing w:before="60" w:after="6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1E5817">
            <w:pPr>
              <w:pStyle w:val="CERnon-indent"/>
              <w:spacing w:before="60" w:after="60"/>
              <w:rPr>
                <w:rFonts w:cs="Arial"/>
                <w:color w:val="auto"/>
                <w:sz w:val="16"/>
                <w:szCs w:val="16"/>
              </w:rPr>
            </w:pPr>
            <w:r w:rsidRPr="00022FB2">
              <w:rPr>
                <w:rFonts w:cs="Arial"/>
                <w:color w:val="auto"/>
                <w:sz w:val="16"/>
                <w:szCs w:val="16"/>
              </w:rPr>
              <w:t xml:space="preserve">Member </w:t>
            </w:r>
            <w:r>
              <w:rPr>
                <w:rFonts w:cs="Arial"/>
                <w:color w:val="auto"/>
                <w:sz w:val="16"/>
                <w:szCs w:val="16"/>
              </w:rPr>
              <w:t>Public</w:t>
            </w:r>
          </w:p>
        </w:tc>
        <w:tc>
          <w:tcPr>
            <w:tcW w:w="1620" w:type="dxa"/>
            <w:tcBorders>
              <w:top w:val="single" w:sz="6" w:space="0" w:color="auto"/>
              <w:left w:val="single" w:sz="6" w:space="0" w:color="auto"/>
              <w:bottom w:val="single" w:sz="6" w:space="0" w:color="auto"/>
              <w:right w:val="single" w:sz="6" w:space="0" w:color="auto"/>
            </w:tcBorders>
          </w:tcPr>
          <w:p w:rsidR="00BF292E" w:rsidRPr="00022FB2" w:rsidRDefault="00BF292E" w:rsidP="003D34F8">
            <w:pPr>
              <w:pStyle w:val="CERnon-indent"/>
              <w:spacing w:before="60" w:after="60"/>
              <w:rPr>
                <w:rFonts w:cs="Arial"/>
                <w:color w:val="auto"/>
                <w:sz w:val="16"/>
                <w:szCs w:val="16"/>
              </w:rPr>
            </w:pPr>
          </w:p>
        </w:tc>
      </w:tr>
      <w:tr w:rsidR="00DE52F3" w:rsidRPr="00022FB2" w:rsidTr="00690238">
        <w:trPr>
          <w:trHeight w:val="434"/>
          <w:ins w:id="303" w:author="Author"/>
        </w:trPr>
        <w:tc>
          <w:tcPr>
            <w:tcW w:w="3090" w:type="dxa"/>
            <w:tcBorders>
              <w:top w:val="single" w:sz="6" w:space="0" w:color="auto"/>
              <w:left w:val="single" w:sz="6" w:space="0" w:color="auto"/>
              <w:bottom w:val="single" w:sz="6" w:space="0" w:color="auto"/>
              <w:right w:val="single" w:sz="6" w:space="0" w:color="auto"/>
            </w:tcBorders>
          </w:tcPr>
          <w:p w:rsidR="00DE52F3" w:rsidRPr="00DE52F3" w:rsidRDefault="00DE52F3" w:rsidP="00B22262">
            <w:pPr>
              <w:pStyle w:val="CERnon-indent"/>
              <w:spacing w:before="60" w:after="60"/>
              <w:rPr>
                <w:ins w:id="304" w:author="Author"/>
                <w:rFonts w:cs="Arial"/>
                <w:sz w:val="16"/>
                <w:szCs w:val="16"/>
              </w:rPr>
            </w:pPr>
            <w:ins w:id="305" w:author="Author">
              <w:r w:rsidRPr="00DE52F3">
                <w:rPr>
                  <w:rFonts w:cs="Arial"/>
                  <w:sz w:val="16"/>
                  <w:szCs w:val="16"/>
                </w:rPr>
                <w:t>LTS Operational Schedule – Member Public</w:t>
              </w:r>
            </w:ins>
          </w:p>
        </w:tc>
        <w:tc>
          <w:tcPr>
            <w:tcW w:w="720" w:type="dxa"/>
            <w:tcBorders>
              <w:top w:val="single" w:sz="6" w:space="0" w:color="auto"/>
              <w:left w:val="single" w:sz="6" w:space="0" w:color="auto"/>
              <w:bottom w:val="single" w:sz="6" w:space="0" w:color="auto"/>
              <w:right w:val="single" w:sz="6" w:space="0" w:color="auto"/>
            </w:tcBorders>
          </w:tcPr>
          <w:p w:rsidR="00DE52F3" w:rsidRPr="00DE52F3" w:rsidRDefault="00DE52F3" w:rsidP="00282BC1">
            <w:pPr>
              <w:pStyle w:val="CERnon-indent"/>
              <w:spacing w:before="60" w:after="60"/>
              <w:jc w:val="center"/>
              <w:rPr>
                <w:ins w:id="306" w:author="Author"/>
                <w:rFonts w:cs="Arial"/>
                <w:color w:val="auto"/>
                <w:sz w:val="16"/>
                <w:szCs w:val="16"/>
              </w:rPr>
            </w:pPr>
            <w:ins w:id="307" w:author="Author">
              <w:r w:rsidRPr="00DE52F3">
                <w:rPr>
                  <w:rFonts w:cs="Arial"/>
                  <w:sz w:val="16"/>
                  <w:szCs w:val="16"/>
                </w:rPr>
                <w:t>K</w:t>
              </w:r>
            </w:ins>
          </w:p>
        </w:tc>
        <w:tc>
          <w:tcPr>
            <w:tcW w:w="2520" w:type="dxa"/>
            <w:tcBorders>
              <w:top w:val="single" w:sz="6" w:space="0" w:color="auto"/>
              <w:left w:val="single" w:sz="6" w:space="0" w:color="auto"/>
              <w:bottom w:val="single" w:sz="6" w:space="0" w:color="auto"/>
              <w:right w:val="single" w:sz="6" w:space="0" w:color="auto"/>
            </w:tcBorders>
          </w:tcPr>
          <w:p w:rsidR="00DE52F3" w:rsidRPr="00DE52F3" w:rsidRDefault="00DE52F3" w:rsidP="001066E7">
            <w:pPr>
              <w:pStyle w:val="CERnon-indent"/>
              <w:spacing w:before="60" w:after="60"/>
              <w:rPr>
                <w:ins w:id="308" w:author="Author"/>
                <w:rFonts w:cs="Arial"/>
                <w:sz w:val="16"/>
                <w:szCs w:val="16"/>
              </w:rPr>
            </w:pPr>
            <w:ins w:id="309" w:author="Author">
              <w:r w:rsidRPr="00DE52F3">
                <w:rPr>
                  <w:rFonts w:cs="Arial"/>
                  <w:sz w:val="16"/>
                  <w:szCs w:val="16"/>
                </w:rPr>
                <w:t>Following approval of each LTS Operational Schedule Run</w:t>
              </w:r>
            </w:ins>
          </w:p>
        </w:tc>
        <w:tc>
          <w:tcPr>
            <w:tcW w:w="1080" w:type="dxa"/>
            <w:tcBorders>
              <w:top w:val="single" w:sz="6" w:space="0" w:color="auto"/>
              <w:left w:val="single" w:sz="6" w:space="0" w:color="auto"/>
              <w:bottom w:val="single" w:sz="6" w:space="0" w:color="auto"/>
              <w:right w:val="single" w:sz="6" w:space="0" w:color="auto"/>
            </w:tcBorders>
          </w:tcPr>
          <w:p w:rsidR="00DE52F3" w:rsidRPr="00DE52F3" w:rsidRDefault="00DE52F3" w:rsidP="00820481">
            <w:pPr>
              <w:pStyle w:val="CERnon-indent"/>
              <w:spacing w:before="60" w:after="60"/>
              <w:jc w:val="center"/>
              <w:rPr>
                <w:ins w:id="310" w:author="Autho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DE52F3" w:rsidRPr="00DE52F3" w:rsidRDefault="00DE52F3" w:rsidP="00820481">
            <w:pPr>
              <w:pStyle w:val="CERnon-indent"/>
              <w:spacing w:before="60" w:after="60"/>
              <w:jc w:val="center"/>
              <w:rPr>
                <w:ins w:id="311" w:author="Author"/>
                <w:rFonts w:cs="Arial"/>
                <w:color w:val="auto"/>
                <w:sz w:val="16"/>
                <w:szCs w:val="16"/>
              </w:rPr>
            </w:pPr>
            <w:ins w:id="312" w:author="Author">
              <w:r w:rsidRPr="00DE52F3">
                <w:rPr>
                  <w:rFonts w:cs="Arial"/>
                  <w:sz w:val="16"/>
                  <w:szCs w:val="16"/>
                </w:rPr>
                <w:t>Y</w:t>
              </w:r>
            </w:ins>
          </w:p>
        </w:tc>
        <w:tc>
          <w:tcPr>
            <w:tcW w:w="1620" w:type="dxa"/>
            <w:tcBorders>
              <w:top w:val="single" w:sz="6" w:space="0" w:color="auto"/>
              <w:left w:val="single" w:sz="6" w:space="0" w:color="auto"/>
              <w:bottom w:val="single" w:sz="6" w:space="0" w:color="auto"/>
              <w:right w:val="single" w:sz="6" w:space="0" w:color="auto"/>
            </w:tcBorders>
          </w:tcPr>
          <w:p w:rsidR="00DE52F3" w:rsidRPr="00DE52F3" w:rsidRDefault="00DE52F3" w:rsidP="001E5817">
            <w:pPr>
              <w:pStyle w:val="CERnon-indent"/>
              <w:spacing w:before="60" w:after="60"/>
              <w:rPr>
                <w:ins w:id="313" w:author="Author"/>
                <w:rFonts w:cs="Arial"/>
                <w:color w:val="auto"/>
                <w:sz w:val="16"/>
                <w:szCs w:val="16"/>
              </w:rPr>
            </w:pPr>
            <w:ins w:id="314" w:author="Author">
              <w:r w:rsidRPr="00DE52F3">
                <w:rPr>
                  <w:rFonts w:cs="Arial"/>
                  <w:sz w:val="16"/>
                  <w:szCs w:val="16"/>
                </w:rPr>
                <w:t>Member Public</w:t>
              </w:r>
            </w:ins>
          </w:p>
        </w:tc>
        <w:tc>
          <w:tcPr>
            <w:tcW w:w="1620" w:type="dxa"/>
            <w:tcBorders>
              <w:top w:val="single" w:sz="6" w:space="0" w:color="auto"/>
              <w:left w:val="single" w:sz="6" w:space="0" w:color="auto"/>
              <w:bottom w:val="single" w:sz="6" w:space="0" w:color="auto"/>
              <w:right w:val="single" w:sz="6" w:space="0" w:color="auto"/>
            </w:tcBorders>
          </w:tcPr>
          <w:p w:rsidR="00DE52F3" w:rsidRPr="00022FB2" w:rsidRDefault="00DE52F3" w:rsidP="003D34F8">
            <w:pPr>
              <w:pStyle w:val="CERnon-indent"/>
              <w:spacing w:before="60" w:after="60"/>
              <w:rPr>
                <w:ins w:id="315" w:author="Author"/>
                <w:rFonts w:cs="Arial"/>
                <w:color w:val="auto"/>
                <w:sz w:val="16"/>
                <w:szCs w:val="16"/>
              </w:rPr>
            </w:pPr>
          </w:p>
        </w:tc>
      </w:tr>
      <w:tr w:rsidR="00DE52F3" w:rsidRPr="00022FB2" w:rsidTr="00690238">
        <w:trPr>
          <w:trHeight w:val="434"/>
          <w:ins w:id="316" w:author="Author"/>
        </w:trPr>
        <w:tc>
          <w:tcPr>
            <w:tcW w:w="3090" w:type="dxa"/>
            <w:tcBorders>
              <w:top w:val="single" w:sz="6" w:space="0" w:color="auto"/>
              <w:left w:val="single" w:sz="6" w:space="0" w:color="auto"/>
              <w:bottom w:val="single" w:sz="6" w:space="0" w:color="auto"/>
              <w:right w:val="single" w:sz="6" w:space="0" w:color="auto"/>
            </w:tcBorders>
          </w:tcPr>
          <w:p w:rsidR="00DE52F3" w:rsidRPr="00DE52F3" w:rsidRDefault="00DE52F3" w:rsidP="00B22262">
            <w:pPr>
              <w:pStyle w:val="CERnon-indent"/>
              <w:spacing w:before="60" w:after="60"/>
              <w:rPr>
                <w:ins w:id="317" w:author="Author"/>
                <w:rFonts w:cs="Arial"/>
                <w:sz w:val="16"/>
                <w:szCs w:val="16"/>
              </w:rPr>
            </w:pPr>
            <w:ins w:id="318" w:author="Author">
              <w:r w:rsidRPr="00DE52F3">
                <w:rPr>
                  <w:rFonts w:cs="Arial"/>
                  <w:sz w:val="16"/>
                  <w:szCs w:val="16"/>
                </w:rPr>
                <w:t>RTIC Operational Schedule – Member Public</w:t>
              </w:r>
            </w:ins>
          </w:p>
        </w:tc>
        <w:tc>
          <w:tcPr>
            <w:tcW w:w="720" w:type="dxa"/>
            <w:tcBorders>
              <w:top w:val="single" w:sz="6" w:space="0" w:color="auto"/>
              <w:left w:val="single" w:sz="6" w:space="0" w:color="auto"/>
              <w:bottom w:val="single" w:sz="6" w:space="0" w:color="auto"/>
              <w:right w:val="single" w:sz="6" w:space="0" w:color="auto"/>
            </w:tcBorders>
          </w:tcPr>
          <w:p w:rsidR="00DE52F3" w:rsidRPr="00DE52F3" w:rsidRDefault="00DE52F3" w:rsidP="00282BC1">
            <w:pPr>
              <w:pStyle w:val="CERnon-indent"/>
              <w:spacing w:before="60" w:after="60"/>
              <w:jc w:val="center"/>
              <w:rPr>
                <w:ins w:id="319" w:author="Author"/>
                <w:rFonts w:cs="Arial"/>
                <w:color w:val="auto"/>
                <w:sz w:val="16"/>
                <w:szCs w:val="16"/>
              </w:rPr>
            </w:pPr>
            <w:ins w:id="320" w:author="Author">
              <w:r w:rsidRPr="00DE52F3">
                <w:rPr>
                  <w:rFonts w:cs="Arial"/>
                  <w:sz w:val="16"/>
                  <w:szCs w:val="16"/>
                </w:rPr>
                <w:t>K</w:t>
              </w:r>
            </w:ins>
          </w:p>
        </w:tc>
        <w:tc>
          <w:tcPr>
            <w:tcW w:w="2520" w:type="dxa"/>
            <w:tcBorders>
              <w:top w:val="single" w:sz="6" w:space="0" w:color="auto"/>
              <w:left w:val="single" w:sz="6" w:space="0" w:color="auto"/>
              <w:bottom w:val="single" w:sz="6" w:space="0" w:color="auto"/>
              <w:right w:val="single" w:sz="6" w:space="0" w:color="auto"/>
            </w:tcBorders>
          </w:tcPr>
          <w:p w:rsidR="00DE52F3" w:rsidRPr="00DE52F3" w:rsidRDefault="00DE52F3" w:rsidP="001066E7">
            <w:pPr>
              <w:pStyle w:val="CERnon-indent"/>
              <w:spacing w:before="60" w:after="60"/>
              <w:rPr>
                <w:ins w:id="321" w:author="Author"/>
                <w:rFonts w:cs="Arial"/>
                <w:sz w:val="16"/>
                <w:szCs w:val="16"/>
              </w:rPr>
            </w:pPr>
            <w:ins w:id="322" w:author="Author">
              <w:r w:rsidRPr="00DE52F3">
                <w:rPr>
                  <w:rFonts w:cs="Arial"/>
                  <w:sz w:val="16"/>
                  <w:szCs w:val="16"/>
                </w:rPr>
                <w:t>Following approval of each RTIC Operational Schedule Run</w:t>
              </w:r>
            </w:ins>
          </w:p>
        </w:tc>
        <w:tc>
          <w:tcPr>
            <w:tcW w:w="1080" w:type="dxa"/>
            <w:tcBorders>
              <w:top w:val="single" w:sz="6" w:space="0" w:color="auto"/>
              <w:left w:val="single" w:sz="6" w:space="0" w:color="auto"/>
              <w:bottom w:val="single" w:sz="6" w:space="0" w:color="auto"/>
              <w:right w:val="single" w:sz="6" w:space="0" w:color="auto"/>
            </w:tcBorders>
          </w:tcPr>
          <w:p w:rsidR="00DE52F3" w:rsidRPr="00DE52F3" w:rsidRDefault="00DE52F3" w:rsidP="00820481">
            <w:pPr>
              <w:pStyle w:val="CERnon-indent"/>
              <w:spacing w:before="60" w:after="60"/>
              <w:jc w:val="center"/>
              <w:rPr>
                <w:ins w:id="323" w:author="Autho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DE52F3" w:rsidRPr="00DE52F3" w:rsidRDefault="00DE52F3" w:rsidP="00820481">
            <w:pPr>
              <w:pStyle w:val="CERnon-indent"/>
              <w:spacing w:before="60" w:after="60"/>
              <w:jc w:val="center"/>
              <w:rPr>
                <w:ins w:id="324" w:author="Author"/>
                <w:rFonts w:cs="Arial"/>
                <w:color w:val="auto"/>
                <w:sz w:val="16"/>
                <w:szCs w:val="16"/>
              </w:rPr>
            </w:pPr>
            <w:ins w:id="325" w:author="Author">
              <w:r w:rsidRPr="00DE52F3">
                <w:rPr>
                  <w:rFonts w:cs="Arial"/>
                  <w:sz w:val="16"/>
                  <w:szCs w:val="16"/>
                </w:rPr>
                <w:t>Y</w:t>
              </w:r>
            </w:ins>
          </w:p>
        </w:tc>
        <w:tc>
          <w:tcPr>
            <w:tcW w:w="1620" w:type="dxa"/>
            <w:tcBorders>
              <w:top w:val="single" w:sz="6" w:space="0" w:color="auto"/>
              <w:left w:val="single" w:sz="6" w:space="0" w:color="auto"/>
              <w:bottom w:val="single" w:sz="6" w:space="0" w:color="auto"/>
              <w:right w:val="single" w:sz="6" w:space="0" w:color="auto"/>
            </w:tcBorders>
          </w:tcPr>
          <w:p w:rsidR="00DE52F3" w:rsidRPr="00DE52F3" w:rsidRDefault="00DE52F3" w:rsidP="001E5817">
            <w:pPr>
              <w:pStyle w:val="CERnon-indent"/>
              <w:spacing w:before="60" w:after="60"/>
              <w:rPr>
                <w:ins w:id="326" w:author="Author"/>
                <w:rFonts w:cs="Arial"/>
                <w:color w:val="auto"/>
                <w:sz w:val="16"/>
                <w:szCs w:val="16"/>
              </w:rPr>
            </w:pPr>
            <w:ins w:id="327" w:author="Author">
              <w:r w:rsidRPr="00DE52F3">
                <w:rPr>
                  <w:rFonts w:cs="Arial"/>
                  <w:sz w:val="16"/>
                  <w:szCs w:val="16"/>
                </w:rPr>
                <w:t>Member Public</w:t>
              </w:r>
            </w:ins>
          </w:p>
        </w:tc>
        <w:tc>
          <w:tcPr>
            <w:tcW w:w="1620" w:type="dxa"/>
            <w:tcBorders>
              <w:top w:val="single" w:sz="6" w:space="0" w:color="auto"/>
              <w:left w:val="single" w:sz="6" w:space="0" w:color="auto"/>
              <w:bottom w:val="single" w:sz="6" w:space="0" w:color="auto"/>
              <w:right w:val="single" w:sz="6" w:space="0" w:color="auto"/>
            </w:tcBorders>
          </w:tcPr>
          <w:p w:rsidR="00DE52F3" w:rsidRPr="00022FB2" w:rsidRDefault="00DE52F3" w:rsidP="003D34F8">
            <w:pPr>
              <w:pStyle w:val="CERnon-indent"/>
              <w:spacing w:before="60" w:after="60"/>
              <w:rPr>
                <w:ins w:id="328" w:author="Author"/>
                <w:rFonts w:cs="Arial"/>
                <w:color w:val="auto"/>
                <w:sz w:val="16"/>
                <w:szCs w:val="16"/>
              </w:rPr>
            </w:pPr>
          </w:p>
        </w:tc>
      </w:tr>
      <w:tr w:rsidR="00DE52F3" w:rsidRPr="00022FB2" w:rsidTr="00690238">
        <w:trPr>
          <w:trHeight w:val="434"/>
          <w:ins w:id="329" w:author="Author"/>
        </w:trPr>
        <w:tc>
          <w:tcPr>
            <w:tcW w:w="3090" w:type="dxa"/>
            <w:tcBorders>
              <w:top w:val="single" w:sz="6" w:space="0" w:color="auto"/>
              <w:left w:val="single" w:sz="6" w:space="0" w:color="auto"/>
              <w:bottom w:val="single" w:sz="6" w:space="0" w:color="auto"/>
              <w:right w:val="single" w:sz="6" w:space="0" w:color="auto"/>
            </w:tcBorders>
          </w:tcPr>
          <w:p w:rsidR="00DE52F3" w:rsidRPr="00DE52F3" w:rsidRDefault="00DE52F3" w:rsidP="00B22262">
            <w:pPr>
              <w:pStyle w:val="CERnon-indent"/>
              <w:spacing w:before="60" w:after="60"/>
              <w:rPr>
                <w:ins w:id="330" w:author="Author"/>
                <w:rFonts w:cs="Arial"/>
                <w:sz w:val="16"/>
                <w:szCs w:val="16"/>
              </w:rPr>
            </w:pPr>
            <w:ins w:id="331" w:author="Author">
              <w:r w:rsidRPr="00DE52F3">
                <w:rPr>
                  <w:rFonts w:cs="Arial"/>
                  <w:sz w:val="16"/>
                  <w:szCs w:val="16"/>
                </w:rPr>
                <w:t>RTID Operational Schedule – Member Private</w:t>
              </w:r>
            </w:ins>
          </w:p>
        </w:tc>
        <w:tc>
          <w:tcPr>
            <w:tcW w:w="720" w:type="dxa"/>
            <w:tcBorders>
              <w:top w:val="single" w:sz="6" w:space="0" w:color="auto"/>
              <w:left w:val="single" w:sz="6" w:space="0" w:color="auto"/>
              <w:bottom w:val="single" w:sz="6" w:space="0" w:color="auto"/>
              <w:right w:val="single" w:sz="6" w:space="0" w:color="auto"/>
            </w:tcBorders>
          </w:tcPr>
          <w:p w:rsidR="00DE52F3" w:rsidRPr="00DE52F3" w:rsidRDefault="00DE52F3" w:rsidP="00282BC1">
            <w:pPr>
              <w:pStyle w:val="CERnon-indent"/>
              <w:spacing w:before="60" w:after="60"/>
              <w:jc w:val="center"/>
              <w:rPr>
                <w:ins w:id="332" w:author="Author"/>
                <w:rFonts w:cs="Arial"/>
                <w:color w:val="auto"/>
                <w:sz w:val="16"/>
                <w:szCs w:val="16"/>
              </w:rPr>
            </w:pPr>
            <w:ins w:id="333" w:author="Author">
              <w:r w:rsidRPr="00DE52F3">
                <w:rPr>
                  <w:rFonts w:cs="Arial"/>
                  <w:sz w:val="16"/>
                  <w:szCs w:val="16"/>
                </w:rPr>
                <w:t>K</w:t>
              </w:r>
            </w:ins>
          </w:p>
        </w:tc>
        <w:tc>
          <w:tcPr>
            <w:tcW w:w="2520" w:type="dxa"/>
            <w:tcBorders>
              <w:top w:val="single" w:sz="6" w:space="0" w:color="auto"/>
              <w:left w:val="single" w:sz="6" w:space="0" w:color="auto"/>
              <w:bottom w:val="single" w:sz="6" w:space="0" w:color="auto"/>
              <w:right w:val="single" w:sz="6" w:space="0" w:color="auto"/>
            </w:tcBorders>
          </w:tcPr>
          <w:p w:rsidR="00DE52F3" w:rsidRPr="00DE52F3" w:rsidRDefault="00DE52F3" w:rsidP="001066E7">
            <w:pPr>
              <w:pStyle w:val="CERnon-indent"/>
              <w:spacing w:before="60" w:after="60"/>
              <w:rPr>
                <w:ins w:id="334" w:author="Author"/>
                <w:rFonts w:cs="Arial"/>
                <w:sz w:val="16"/>
                <w:szCs w:val="16"/>
              </w:rPr>
            </w:pPr>
            <w:ins w:id="335" w:author="Author">
              <w:r w:rsidRPr="00DE52F3">
                <w:rPr>
                  <w:rFonts w:cs="Arial"/>
                  <w:sz w:val="16"/>
                  <w:szCs w:val="16"/>
                </w:rPr>
                <w:t>Following approval of each RTID Operational Schedule Run</w:t>
              </w:r>
            </w:ins>
          </w:p>
        </w:tc>
        <w:tc>
          <w:tcPr>
            <w:tcW w:w="1080" w:type="dxa"/>
            <w:tcBorders>
              <w:top w:val="single" w:sz="6" w:space="0" w:color="auto"/>
              <w:left w:val="single" w:sz="6" w:space="0" w:color="auto"/>
              <w:bottom w:val="single" w:sz="6" w:space="0" w:color="auto"/>
              <w:right w:val="single" w:sz="6" w:space="0" w:color="auto"/>
            </w:tcBorders>
          </w:tcPr>
          <w:p w:rsidR="00DE52F3" w:rsidRPr="00DE52F3" w:rsidRDefault="00DE52F3" w:rsidP="00820481">
            <w:pPr>
              <w:pStyle w:val="CERnon-indent"/>
              <w:spacing w:before="60" w:after="60"/>
              <w:jc w:val="center"/>
              <w:rPr>
                <w:ins w:id="336" w:author="Autho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DE52F3" w:rsidRPr="00DE52F3" w:rsidRDefault="00DE52F3" w:rsidP="00820481">
            <w:pPr>
              <w:pStyle w:val="CERnon-indent"/>
              <w:spacing w:before="60" w:after="60"/>
              <w:jc w:val="center"/>
              <w:rPr>
                <w:ins w:id="337" w:author="Author"/>
                <w:rFonts w:cs="Arial"/>
                <w:color w:val="auto"/>
                <w:sz w:val="16"/>
                <w:szCs w:val="16"/>
              </w:rPr>
            </w:pPr>
            <w:ins w:id="338" w:author="Author">
              <w:r w:rsidRPr="00DE52F3">
                <w:rPr>
                  <w:rFonts w:cs="Arial"/>
                  <w:sz w:val="16"/>
                  <w:szCs w:val="16"/>
                </w:rPr>
                <w:t>Y</w:t>
              </w:r>
            </w:ins>
          </w:p>
        </w:tc>
        <w:tc>
          <w:tcPr>
            <w:tcW w:w="1620" w:type="dxa"/>
            <w:tcBorders>
              <w:top w:val="single" w:sz="6" w:space="0" w:color="auto"/>
              <w:left w:val="single" w:sz="6" w:space="0" w:color="auto"/>
              <w:bottom w:val="single" w:sz="6" w:space="0" w:color="auto"/>
              <w:right w:val="single" w:sz="6" w:space="0" w:color="auto"/>
            </w:tcBorders>
          </w:tcPr>
          <w:p w:rsidR="00DE52F3" w:rsidRPr="00DE52F3" w:rsidRDefault="00DE52F3" w:rsidP="001E5817">
            <w:pPr>
              <w:pStyle w:val="CERnon-indent"/>
              <w:spacing w:before="60" w:after="60"/>
              <w:rPr>
                <w:ins w:id="339" w:author="Author"/>
                <w:rFonts w:cs="Arial"/>
                <w:color w:val="auto"/>
                <w:sz w:val="16"/>
                <w:szCs w:val="16"/>
              </w:rPr>
            </w:pPr>
            <w:ins w:id="340" w:author="Author">
              <w:r w:rsidRPr="00DE52F3">
                <w:rPr>
                  <w:rFonts w:cs="Arial"/>
                  <w:sz w:val="16"/>
                  <w:szCs w:val="16"/>
                </w:rPr>
                <w:t>Member Private</w:t>
              </w:r>
            </w:ins>
          </w:p>
        </w:tc>
        <w:tc>
          <w:tcPr>
            <w:tcW w:w="1620" w:type="dxa"/>
            <w:tcBorders>
              <w:top w:val="single" w:sz="6" w:space="0" w:color="auto"/>
              <w:left w:val="single" w:sz="6" w:space="0" w:color="auto"/>
              <w:bottom w:val="single" w:sz="6" w:space="0" w:color="auto"/>
              <w:right w:val="single" w:sz="6" w:space="0" w:color="auto"/>
            </w:tcBorders>
          </w:tcPr>
          <w:p w:rsidR="00DE52F3" w:rsidRPr="00022FB2" w:rsidRDefault="00DE52F3" w:rsidP="003D34F8">
            <w:pPr>
              <w:pStyle w:val="CERnon-indent"/>
              <w:spacing w:before="60" w:after="60"/>
              <w:rPr>
                <w:ins w:id="341" w:author="Author"/>
                <w:rFonts w:cs="Arial"/>
                <w:color w:val="auto"/>
                <w:sz w:val="16"/>
                <w:szCs w:val="16"/>
              </w:rPr>
            </w:pPr>
          </w:p>
        </w:tc>
      </w:tr>
    </w:tbl>
    <w:p w:rsidR="00B70D9D" w:rsidRPr="00DC78B8" w:rsidRDefault="00B70D9D" w:rsidP="008852FD">
      <w:pPr>
        <w:pStyle w:val="CERnon-indent"/>
        <w:rPr>
          <w:color w:val="auto"/>
        </w:rPr>
      </w:pPr>
    </w:p>
    <w:sectPr w:rsidR="00B70D9D" w:rsidRPr="00DC78B8" w:rsidSect="00CD16F1">
      <w:headerReference w:type="default" r:id="rId14"/>
      <w:footerReference w:type="default" r:id="rId15"/>
      <w:endnotePr>
        <w:numFmt w:val="decimal"/>
      </w:endnotePr>
      <w:pgSz w:w="16840" w:h="11907"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BC1" w:rsidRDefault="00282BC1">
      <w:r>
        <w:separator/>
      </w:r>
    </w:p>
  </w:endnote>
  <w:endnote w:type="continuationSeparator" w:id="0">
    <w:p w:rsidR="00282BC1" w:rsidRDefault="00282B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old">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C1" w:rsidRPr="005479BE" w:rsidRDefault="00282BC1" w:rsidP="006E4FDD">
    <w:pPr>
      <w:jc w:val="center"/>
    </w:pPr>
    <w:r>
      <w:t>AP6 –</w:t>
    </w:r>
    <w:r w:rsidRPr="005479BE">
      <w:t xml:space="preserve"> </w:t>
    </w:r>
    <w:fldSimple w:instr=" PAGE ">
      <w:r w:rsidR="00326003">
        <w:rPr>
          <w:noProof/>
        </w:rPr>
        <w:t>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C1" w:rsidRPr="00CD16F1" w:rsidRDefault="00282BC1" w:rsidP="006E4FDD">
    <w:pPr>
      <w:tabs>
        <w:tab w:val="right" w:pos="14034"/>
      </w:tabs>
      <w:jc w:val="center"/>
      <w:rPr>
        <w:color w:val="000000"/>
        <w:szCs w:val="22"/>
      </w:rPr>
    </w:pPr>
    <w:r w:rsidRPr="00CD16F1">
      <w:rPr>
        <w:color w:val="000000"/>
        <w:szCs w:val="22"/>
      </w:rPr>
      <w:t xml:space="preserve">AP6 – </w:t>
    </w:r>
    <w:r w:rsidR="00681ABF" w:rsidRPr="00CD16F1">
      <w:rPr>
        <w:color w:val="000000"/>
        <w:szCs w:val="22"/>
      </w:rPr>
      <w:fldChar w:fldCharType="begin"/>
    </w:r>
    <w:r w:rsidRPr="00CD16F1">
      <w:rPr>
        <w:color w:val="000000"/>
        <w:szCs w:val="22"/>
      </w:rPr>
      <w:instrText xml:space="preserve"> PAGE </w:instrText>
    </w:r>
    <w:r w:rsidR="00681ABF" w:rsidRPr="00CD16F1">
      <w:rPr>
        <w:color w:val="000000"/>
        <w:szCs w:val="22"/>
      </w:rPr>
      <w:fldChar w:fldCharType="separate"/>
    </w:r>
    <w:r w:rsidR="00326003">
      <w:rPr>
        <w:noProof/>
        <w:color w:val="000000"/>
        <w:szCs w:val="22"/>
      </w:rPr>
      <w:t>11</w:t>
    </w:r>
    <w:r w:rsidR="00681ABF" w:rsidRPr="00CD16F1">
      <w:rPr>
        <w:color w:val="000000"/>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BC1" w:rsidRDefault="00282BC1">
      <w:r>
        <w:separator/>
      </w:r>
    </w:p>
  </w:footnote>
  <w:footnote w:type="continuationSeparator" w:id="0">
    <w:p w:rsidR="00282BC1" w:rsidRDefault="00282B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C1" w:rsidRPr="001E5E45" w:rsidRDefault="00282BC1" w:rsidP="001E5E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C1" w:rsidRPr="001E5E45" w:rsidRDefault="00282BC1" w:rsidP="001E5E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EFC18EA"/>
    <w:lvl w:ilvl="0">
      <w:start w:val="1"/>
      <w:numFmt w:val="decimal"/>
      <w:pStyle w:val="ListNumber2"/>
      <w:lvlText w:val="%1."/>
      <w:lvlJc w:val="left"/>
      <w:pPr>
        <w:tabs>
          <w:tab w:val="num" w:pos="643"/>
        </w:tabs>
        <w:ind w:left="643" w:hanging="360"/>
      </w:pPr>
    </w:lvl>
  </w:abstractNum>
  <w:abstractNum w:abstractNumId="1">
    <w:nsid w:val="04FD156F"/>
    <w:multiLevelType w:val="multilevel"/>
    <w:tmpl w:val="76C870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101"/>
        </w:tabs>
        <w:ind w:left="-101" w:hanging="709"/>
      </w:pPr>
      <w:rPr>
        <w:rFonts w:hint="default"/>
      </w:rPr>
    </w:lvl>
    <w:lvl w:ilvl="2">
      <w:start w:val="1"/>
      <w:numFmt w:val="decimal"/>
      <w:lvlText w:val="%1.%2.%3."/>
      <w:lvlJc w:val="left"/>
      <w:pPr>
        <w:tabs>
          <w:tab w:val="num" w:pos="-90"/>
        </w:tabs>
        <w:ind w:left="-90" w:hanging="720"/>
      </w:pPr>
      <w:rPr>
        <w:rFonts w:hint="default"/>
        <w:b w:val="0"/>
        <w:i/>
        <w:sz w:val="22"/>
        <w:szCs w:val="22"/>
      </w:rPr>
    </w:lvl>
    <w:lvl w:ilvl="3">
      <w:start w:val="1"/>
      <w:numFmt w:val="decimal"/>
      <w:lvlText w:val="%1.%2.%3.%4"/>
      <w:lvlJc w:val="left"/>
      <w:pPr>
        <w:tabs>
          <w:tab w:val="num" w:pos="54"/>
        </w:tabs>
        <w:ind w:left="54" w:hanging="864"/>
      </w:pPr>
      <w:rPr>
        <w:rFonts w:hint="default"/>
      </w:rPr>
    </w:lvl>
    <w:lvl w:ilvl="4">
      <w:start w:val="1"/>
      <w:numFmt w:val="decimal"/>
      <w:lvlText w:val="%1.%2.%3.%4.%5"/>
      <w:lvlJc w:val="left"/>
      <w:pPr>
        <w:tabs>
          <w:tab w:val="num" w:pos="198"/>
        </w:tabs>
        <w:ind w:left="198" w:hanging="1008"/>
      </w:pPr>
      <w:rPr>
        <w:rFonts w:hint="default"/>
      </w:rPr>
    </w:lvl>
    <w:lvl w:ilvl="5">
      <w:start w:val="1"/>
      <w:numFmt w:val="decimal"/>
      <w:lvlText w:val="%1.%2.%3.%4.%5.%6"/>
      <w:lvlJc w:val="left"/>
      <w:pPr>
        <w:tabs>
          <w:tab w:val="num" w:pos="342"/>
        </w:tabs>
        <w:ind w:left="342" w:hanging="1152"/>
      </w:pPr>
      <w:rPr>
        <w:rFonts w:hint="default"/>
      </w:rPr>
    </w:lvl>
    <w:lvl w:ilvl="6">
      <w:start w:val="1"/>
      <w:numFmt w:val="decimal"/>
      <w:lvlText w:val="%1.%2.%3.%4.%5.%6.%7"/>
      <w:lvlJc w:val="left"/>
      <w:pPr>
        <w:tabs>
          <w:tab w:val="num" w:pos="486"/>
        </w:tabs>
        <w:ind w:left="486" w:hanging="1296"/>
      </w:pPr>
      <w:rPr>
        <w:rFonts w:hint="default"/>
      </w:rPr>
    </w:lvl>
    <w:lvl w:ilvl="7">
      <w:start w:val="1"/>
      <w:numFmt w:val="decimal"/>
      <w:lvlText w:val="%1.%2.%3.%4.%5.%6.%7.%8"/>
      <w:lvlJc w:val="left"/>
      <w:pPr>
        <w:tabs>
          <w:tab w:val="num" w:pos="630"/>
        </w:tabs>
        <w:ind w:left="630" w:hanging="1440"/>
      </w:pPr>
      <w:rPr>
        <w:rFonts w:hint="default"/>
      </w:rPr>
    </w:lvl>
    <w:lvl w:ilvl="8">
      <w:start w:val="1"/>
      <w:numFmt w:val="decimal"/>
      <w:lvlText w:val="%1.%2.%3.%4.%5.%6.%7.%8.%9"/>
      <w:lvlJc w:val="left"/>
      <w:pPr>
        <w:tabs>
          <w:tab w:val="num" w:pos="774"/>
        </w:tabs>
        <w:ind w:left="774" w:hanging="1584"/>
      </w:pPr>
      <w:rPr>
        <w:rFonts w:hint="default"/>
      </w:rPr>
    </w:lvl>
  </w:abstractNum>
  <w:abstractNum w:abstractNumId="2">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4331C36"/>
    <w:multiLevelType w:val="multilevel"/>
    <w:tmpl w:val="F19C957A"/>
    <w:lvl w:ilvl="0">
      <w:start w:val="1"/>
      <w:numFmt w:val="decimal"/>
      <w:pStyle w:val="Heading1"/>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pStyle w:val="Heading3"/>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4">
    <w:nsid w:val="172B038D"/>
    <w:multiLevelType w:val="multilevel"/>
    <w:tmpl w:val="7DB4E4E2"/>
    <w:lvl w:ilvl="0">
      <w:start w:val="1"/>
      <w:numFmt w:val="decimal"/>
      <w:lvlText w:val="%1."/>
      <w:lvlJc w:val="left"/>
      <w:pPr>
        <w:tabs>
          <w:tab w:val="num" w:pos="851"/>
        </w:tabs>
        <w:ind w:left="851" w:hanging="851"/>
      </w:pPr>
      <w:rPr>
        <w:rFonts w:ascii="Arial" w:hAnsi="Arial" w:hint="default"/>
        <w:b/>
        <w:i w:val="0"/>
        <w:sz w:val="28"/>
        <w:szCs w:val="28"/>
      </w:rPr>
    </w:lvl>
    <w:lvl w:ilvl="1">
      <w:start w:val="1"/>
      <w:numFmt w:val="decimal"/>
      <w:lvlText w:val="%1.%2"/>
      <w:lvlJc w:val="left"/>
      <w:pPr>
        <w:tabs>
          <w:tab w:val="num" w:pos="851"/>
        </w:tabs>
        <w:ind w:left="851" w:hanging="851"/>
      </w:pPr>
      <w:rPr>
        <w:rFonts w:ascii="Arial" w:hAnsi="Arial" w:hint="default"/>
        <w:b/>
        <w:i w:val="0"/>
        <w:sz w:val="24"/>
        <w:szCs w:val="24"/>
      </w:rPr>
    </w:lvl>
    <w:lvl w:ilvl="2">
      <w:start w:val="1"/>
      <w:numFmt w:val="decimal"/>
      <w:lvlText w:val="%1.%2.%3"/>
      <w:lvlJc w:val="left"/>
      <w:pPr>
        <w:tabs>
          <w:tab w:val="num" w:pos="851"/>
        </w:tabs>
        <w:ind w:left="851" w:hanging="851"/>
      </w:pPr>
      <w:rPr>
        <w:rFonts w:ascii="Arial" w:hAnsi="Arial" w:hint="default"/>
        <w:b/>
        <w:i w:val="0"/>
        <w:color w:val="000000"/>
        <w:sz w:val="24"/>
        <w:szCs w:val="24"/>
      </w:rPr>
    </w:lvl>
    <w:lvl w:ilvl="3">
      <w:start w:val="1"/>
      <w:numFmt w:val="decimal"/>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2882"/>
        </w:tabs>
        <w:ind w:left="2594" w:hanging="792"/>
      </w:pPr>
      <w:rPr>
        <w:rFonts w:hint="default"/>
      </w:rPr>
    </w:lvl>
    <w:lvl w:ilvl="5">
      <w:start w:val="1"/>
      <w:numFmt w:val="decimal"/>
      <w:lvlText w:val="%1.%2.%3.%4.%5.%6."/>
      <w:lvlJc w:val="left"/>
      <w:pPr>
        <w:tabs>
          <w:tab w:val="num" w:pos="3602"/>
        </w:tabs>
        <w:ind w:left="3098" w:hanging="936"/>
      </w:pPr>
      <w:rPr>
        <w:rFonts w:hint="default"/>
      </w:rPr>
    </w:lvl>
    <w:lvl w:ilvl="6">
      <w:start w:val="1"/>
      <w:numFmt w:val="decimal"/>
      <w:lvlText w:val="%1.%2.%3.%4.%5.%6.%7."/>
      <w:lvlJc w:val="left"/>
      <w:pPr>
        <w:tabs>
          <w:tab w:val="num" w:pos="3962"/>
        </w:tabs>
        <w:ind w:left="3602" w:hanging="1080"/>
      </w:pPr>
      <w:rPr>
        <w:rFonts w:hint="default"/>
      </w:rPr>
    </w:lvl>
    <w:lvl w:ilvl="7">
      <w:start w:val="1"/>
      <w:numFmt w:val="decimal"/>
      <w:lvlText w:val="%1.%2.%3.%4.%5.%6.%7.%8."/>
      <w:lvlJc w:val="left"/>
      <w:pPr>
        <w:tabs>
          <w:tab w:val="num" w:pos="4682"/>
        </w:tabs>
        <w:ind w:left="4106" w:hanging="1224"/>
      </w:pPr>
      <w:rPr>
        <w:rFonts w:hint="default"/>
      </w:rPr>
    </w:lvl>
    <w:lvl w:ilvl="8">
      <w:start w:val="1"/>
      <w:numFmt w:val="decimal"/>
      <w:lvlText w:val="%1.%2.%3.%4.%5.%6.%7.%8.%9."/>
      <w:lvlJc w:val="left"/>
      <w:pPr>
        <w:tabs>
          <w:tab w:val="num" w:pos="5042"/>
        </w:tabs>
        <w:ind w:left="4682" w:hanging="1440"/>
      </w:pPr>
      <w:rPr>
        <w:rFonts w:hint="default"/>
      </w:rPr>
    </w:lvl>
  </w:abstractNum>
  <w:abstractNum w:abstractNumId="5">
    <w:nsid w:val="1737569F"/>
    <w:multiLevelType w:val="hybridMultilevel"/>
    <w:tmpl w:val="CECA9792"/>
    <w:lvl w:ilvl="0" w:tplc="99DE42BC">
      <w:start w:val="1"/>
      <w:numFmt w:val="lowerLetter"/>
      <w:lvlText w:val="(%1)"/>
      <w:lvlJc w:val="left"/>
      <w:pPr>
        <w:tabs>
          <w:tab w:val="num" w:pos="425"/>
        </w:tabs>
        <w:ind w:left="425" w:hanging="425"/>
      </w:pPr>
      <w:rPr>
        <w:rFonts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D6A281C"/>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39E14F9"/>
    <w:multiLevelType w:val="hybridMultilevel"/>
    <w:tmpl w:val="B028A562"/>
    <w:lvl w:ilvl="0" w:tplc="B7F252CE">
      <w:start w:val="1"/>
      <w:numFmt w:val="lowerRoman"/>
      <w:lvlText w:val="(%1)"/>
      <w:lvlJc w:val="left"/>
      <w:pPr>
        <w:tabs>
          <w:tab w:val="num" w:pos="425"/>
        </w:tabs>
        <w:ind w:left="425" w:hanging="425"/>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4A91C79"/>
    <w:multiLevelType w:val="hybridMultilevel"/>
    <w:tmpl w:val="BB2AD302"/>
    <w:lvl w:ilvl="0" w:tplc="7A9AD7B8">
      <w:start w:val="1"/>
      <w:numFmt w:val="decimal"/>
      <w:pStyle w:val="CERLISTBULLET2"/>
      <w:lvlText w:val="%1."/>
      <w:lvlJc w:val="left"/>
      <w:pPr>
        <w:tabs>
          <w:tab w:val="num" w:pos="1985"/>
        </w:tabs>
        <w:ind w:left="1985"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9611FBA"/>
    <w:multiLevelType w:val="hybridMultilevel"/>
    <w:tmpl w:val="5754AA36"/>
    <w:lvl w:ilvl="0" w:tplc="97F05FB6">
      <w:start w:val="1"/>
      <w:numFmt w:val="bullet"/>
      <w:pStyle w:val="CERNONINDENTBULLET3"/>
      <w:lvlText w:val=""/>
      <w:lvlJc w:val="left"/>
      <w:pPr>
        <w:tabs>
          <w:tab w:val="num" w:pos="1276"/>
        </w:tabs>
        <w:ind w:left="1276" w:hanging="425"/>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A8C6BEA"/>
    <w:multiLevelType w:val="multilevel"/>
    <w:tmpl w:val="965E1B98"/>
    <w:lvl w:ilvl="0">
      <w:start w:val="1"/>
      <w:numFmt w:val="decimal"/>
      <w:isLgl/>
      <w:lvlText w:val="%1."/>
      <w:lvlJc w:val="center"/>
      <w:pPr>
        <w:tabs>
          <w:tab w:val="num" w:pos="360"/>
        </w:tabs>
        <w:ind w:left="81" w:hanging="81"/>
      </w:pPr>
      <w:rPr>
        <w:rFonts w:hint="default"/>
        <w:b/>
        <w:i w:val="0"/>
        <w:caps/>
        <w:sz w:val="28"/>
      </w:rPr>
    </w:lvl>
    <w:lvl w:ilvl="1">
      <w:start w:val="1"/>
      <w:numFmt w:val="decimal"/>
      <w:pStyle w:val="CERBODY"/>
      <w:isLgl/>
      <w:lvlText w:val="%1.%2"/>
      <w:lvlJc w:val="left"/>
      <w:pPr>
        <w:tabs>
          <w:tab w:val="num" w:pos="851"/>
        </w:tabs>
        <w:ind w:left="851"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11">
    <w:nsid w:val="2AB75F65"/>
    <w:multiLevelType w:val="hybridMultilevel"/>
    <w:tmpl w:val="F760B824"/>
    <w:lvl w:ilvl="0" w:tplc="D738FB50">
      <w:start w:val="1"/>
      <w:numFmt w:val="bullet"/>
      <w:pStyle w:val="CERNONINDENTBULLET2"/>
      <w:lvlText w:val=""/>
      <w:lvlJc w:val="left"/>
      <w:pPr>
        <w:tabs>
          <w:tab w:val="num" w:pos="851"/>
        </w:tabs>
        <w:ind w:left="851" w:hanging="426"/>
      </w:pPr>
      <w:rPr>
        <w:rFonts w:ascii="Wingdings 2" w:hAnsi="Wingdings 2"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C0F7801"/>
    <w:multiLevelType w:val="hybridMultilevel"/>
    <w:tmpl w:val="B2806C14"/>
    <w:lvl w:ilvl="0" w:tplc="F4365F34">
      <w:numFmt w:val="bullet"/>
      <w:lvlText w:val="-"/>
      <w:lvlJc w:val="left"/>
      <w:pPr>
        <w:ind w:left="720" w:hanging="360"/>
      </w:pPr>
      <w:rPr>
        <w:rFonts w:ascii="Calibri" w:eastAsiaTheme="minorHAns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3">
    <w:nsid w:val="33C41662"/>
    <w:multiLevelType w:val="hybridMultilevel"/>
    <w:tmpl w:val="F20667A8"/>
    <w:lvl w:ilvl="0" w:tplc="C10A3FF8">
      <w:start w:val="1"/>
      <w:numFmt w:val="decimal"/>
      <w:pStyle w:val="CERNUMBERBULLET"/>
      <w:lvlText w:val="%1."/>
      <w:lvlJc w:val="left"/>
      <w:pPr>
        <w:tabs>
          <w:tab w:val="num" w:pos="900"/>
        </w:tabs>
        <w:ind w:left="1467" w:hanging="56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0052FB3"/>
    <w:multiLevelType w:val="hybridMultilevel"/>
    <w:tmpl w:val="57526E22"/>
    <w:lvl w:ilvl="0" w:tplc="99DE42BC">
      <w:start w:val="1"/>
      <w:numFmt w:val="lowerLetter"/>
      <w:lvlText w:val="(%1)"/>
      <w:lvlJc w:val="left"/>
      <w:pPr>
        <w:tabs>
          <w:tab w:val="num" w:pos="425"/>
        </w:tabs>
        <w:ind w:left="425" w:hanging="425"/>
      </w:pPr>
      <w:rPr>
        <w:rFonts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8AB180A"/>
    <w:multiLevelType w:val="singleLevel"/>
    <w:tmpl w:val="D63C6658"/>
    <w:lvl w:ilvl="0">
      <w:start w:val="1"/>
      <w:numFmt w:val="bullet"/>
      <w:pStyle w:val="Heading4"/>
      <w:lvlText w:val=""/>
      <w:lvlJc w:val="left"/>
      <w:pPr>
        <w:tabs>
          <w:tab w:val="num" w:pos="720"/>
        </w:tabs>
        <w:ind w:left="720" w:hanging="360"/>
      </w:pPr>
      <w:rPr>
        <w:rFonts w:ascii="Symbol" w:hAnsi="Symbol" w:hint="default"/>
      </w:rPr>
    </w:lvl>
  </w:abstractNum>
  <w:abstractNum w:abstractNumId="16">
    <w:nsid w:val="492B4268"/>
    <w:multiLevelType w:val="hybridMultilevel"/>
    <w:tmpl w:val="23D86C50"/>
    <w:lvl w:ilvl="0" w:tplc="0FDE22FC">
      <w:start w:val="1"/>
      <w:numFmt w:val="decimal"/>
      <w:pStyle w:val="CERBULLET2"/>
      <w:lvlText w:val="%1."/>
      <w:lvlJc w:val="left"/>
      <w:pPr>
        <w:tabs>
          <w:tab w:val="num" w:pos="425"/>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FF375FE"/>
    <w:multiLevelType w:val="hybridMultilevel"/>
    <w:tmpl w:val="CC0A1168"/>
    <w:lvl w:ilvl="0" w:tplc="99DE42BC">
      <w:start w:val="1"/>
      <w:numFmt w:val="lowerLetter"/>
      <w:lvlText w:val="(%1)"/>
      <w:lvlJc w:val="left"/>
      <w:pPr>
        <w:tabs>
          <w:tab w:val="num" w:pos="425"/>
        </w:tabs>
        <w:ind w:left="425" w:hanging="425"/>
      </w:pPr>
      <w:rPr>
        <w:rFonts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391191E"/>
    <w:multiLevelType w:val="hybridMultilevel"/>
    <w:tmpl w:val="A7109812"/>
    <w:lvl w:ilvl="0" w:tplc="99DE42BC">
      <w:start w:val="1"/>
      <w:numFmt w:val="lowerLetter"/>
      <w:lvlText w:val="(%1)"/>
      <w:lvlJc w:val="left"/>
      <w:pPr>
        <w:tabs>
          <w:tab w:val="num" w:pos="425"/>
        </w:tabs>
        <w:ind w:left="425" w:hanging="425"/>
      </w:pPr>
      <w:rPr>
        <w:rFonts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6DF60EC"/>
    <w:multiLevelType w:val="hybridMultilevel"/>
    <w:tmpl w:val="F838289C"/>
    <w:lvl w:ilvl="0" w:tplc="18090017">
      <w:start w:val="1"/>
      <w:numFmt w:val="lowerLetter"/>
      <w:lvlText w:val="%1)"/>
      <w:lvlJc w:val="left"/>
      <w:pPr>
        <w:ind w:left="717" w:hanging="360"/>
      </w:pPr>
    </w:lvl>
    <w:lvl w:ilvl="1" w:tplc="A100EEF4">
      <w:start w:val="1"/>
      <w:numFmt w:val="lowerRoman"/>
      <w:pStyle w:val="bullettonumbers"/>
      <w:lvlText w:val="%2."/>
      <w:lvlJc w:val="left"/>
      <w:pPr>
        <w:ind w:left="1437" w:hanging="360"/>
      </w:pPr>
      <w:rPr>
        <w:rFonts w:hint="default"/>
      </w:rPr>
    </w:lvl>
    <w:lvl w:ilvl="2" w:tplc="1809001B" w:tentative="1">
      <w:start w:val="1"/>
      <w:numFmt w:val="lowerRoman"/>
      <w:lvlText w:val="%3."/>
      <w:lvlJc w:val="right"/>
      <w:pPr>
        <w:ind w:left="2157" w:hanging="180"/>
      </w:pPr>
    </w:lvl>
    <w:lvl w:ilvl="3" w:tplc="1809000F" w:tentative="1">
      <w:start w:val="1"/>
      <w:numFmt w:val="decimal"/>
      <w:lvlText w:val="%4."/>
      <w:lvlJc w:val="left"/>
      <w:pPr>
        <w:ind w:left="2877" w:hanging="360"/>
      </w:pPr>
    </w:lvl>
    <w:lvl w:ilvl="4" w:tplc="18090019" w:tentative="1">
      <w:start w:val="1"/>
      <w:numFmt w:val="lowerLetter"/>
      <w:lvlText w:val="%5."/>
      <w:lvlJc w:val="left"/>
      <w:pPr>
        <w:ind w:left="3597" w:hanging="360"/>
      </w:pPr>
    </w:lvl>
    <w:lvl w:ilvl="5" w:tplc="1809001B" w:tentative="1">
      <w:start w:val="1"/>
      <w:numFmt w:val="lowerRoman"/>
      <w:lvlText w:val="%6."/>
      <w:lvlJc w:val="right"/>
      <w:pPr>
        <w:ind w:left="4317" w:hanging="180"/>
      </w:pPr>
    </w:lvl>
    <w:lvl w:ilvl="6" w:tplc="1809000F" w:tentative="1">
      <w:start w:val="1"/>
      <w:numFmt w:val="decimal"/>
      <w:lvlText w:val="%7."/>
      <w:lvlJc w:val="left"/>
      <w:pPr>
        <w:ind w:left="5037" w:hanging="360"/>
      </w:pPr>
    </w:lvl>
    <w:lvl w:ilvl="7" w:tplc="18090019" w:tentative="1">
      <w:start w:val="1"/>
      <w:numFmt w:val="lowerLetter"/>
      <w:lvlText w:val="%8."/>
      <w:lvlJc w:val="left"/>
      <w:pPr>
        <w:ind w:left="5757" w:hanging="360"/>
      </w:pPr>
    </w:lvl>
    <w:lvl w:ilvl="8" w:tplc="1809001B" w:tentative="1">
      <w:start w:val="1"/>
      <w:numFmt w:val="lowerRoman"/>
      <w:lvlText w:val="%9."/>
      <w:lvlJc w:val="right"/>
      <w:pPr>
        <w:ind w:left="6477" w:hanging="180"/>
      </w:pPr>
    </w:lvl>
  </w:abstractNum>
  <w:abstractNum w:abstractNumId="20">
    <w:nsid w:val="59816A96"/>
    <w:multiLevelType w:val="hybridMultilevel"/>
    <w:tmpl w:val="77CA1E52"/>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3AC125F"/>
    <w:multiLevelType w:val="multilevel"/>
    <w:tmpl w:val="B2BC7488"/>
    <w:lvl w:ilvl="0">
      <w:start w:val="1"/>
      <w:numFmt w:val="decimal"/>
      <w:pStyle w:val="CERNUMAPPENDXHD1"/>
      <w:suff w:val="space"/>
      <w:lvlText w:val="APPENDIX %1: "/>
      <w:lvlJc w:val="left"/>
      <w:pPr>
        <w:ind w:left="0" w:firstLine="0"/>
      </w:pPr>
      <w:rPr>
        <w:rFonts w:ascii="Arial" w:hAnsi="Arial" w:hint="default"/>
        <w:b/>
        <w:i w:val="0"/>
        <w:caps/>
        <w:strike w:val="0"/>
        <w:dstrike w:val="0"/>
        <w:vanish w:val="0"/>
        <w:color w:val="auto"/>
        <w:sz w:val="28"/>
        <w:vertAlign w:val="baseline"/>
      </w:rPr>
    </w:lvl>
    <w:lvl w:ilvl="1">
      <w:start w:val="1"/>
      <w:numFmt w:val="decimal"/>
      <w:pStyle w:val="CERAPPENDIXBODY"/>
      <w:lvlText w:val="%1.%2"/>
      <w:lvlJc w:val="left"/>
      <w:pPr>
        <w:tabs>
          <w:tab w:val="num" w:pos="-1049"/>
        </w:tabs>
        <w:ind w:left="-1049" w:hanging="709"/>
      </w:pPr>
      <w:rPr>
        <w:rFonts w:ascii="Arial" w:hAnsi="Arial" w:hint="default"/>
        <w:b w:val="0"/>
        <w:i w:val="0"/>
        <w:caps w:val="0"/>
        <w:strike w:val="0"/>
        <w:dstrike w:val="0"/>
        <w:vanish w:val="0"/>
        <w:color w:val="000000"/>
        <w:sz w:val="22"/>
        <w:vertAlign w:val="baseline"/>
      </w:rPr>
    </w:lvl>
    <w:lvl w:ilvl="2">
      <w:start w:val="1"/>
      <w:numFmt w:val="decimal"/>
      <w:lvlText w:val="%1.%2.%3"/>
      <w:lvlJc w:val="left"/>
      <w:pPr>
        <w:tabs>
          <w:tab w:val="num" w:pos="-1038"/>
        </w:tabs>
        <w:ind w:left="-2019" w:firstLine="261"/>
      </w:pPr>
      <w:rPr>
        <w:rFonts w:hint="default"/>
      </w:rPr>
    </w:lvl>
    <w:lvl w:ilvl="3">
      <w:start w:val="1"/>
      <w:numFmt w:val="decimal"/>
      <w:lvlText w:val="%1.%2.%3.%4"/>
      <w:lvlJc w:val="left"/>
      <w:pPr>
        <w:tabs>
          <w:tab w:val="num" w:pos="-678"/>
        </w:tabs>
        <w:ind w:left="-1875" w:firstLine="117"/>
      </w:pPr>
      <w:rPr>
        <w:rFonts w:hint="default"/>
      </w:rPr>
    </w:lvl>
    <w:lvl w:ilvl="4">
      <w:start w:val="1"/>
      <w:numFmt w:val="decimal"/>
      <w:lvlText w:val="%1.%2.%3.%4.%5"/>
      <w:lvlJc w:val="left"/>
      <w:pPr>
        <w:tabs>
          <w:tab w:val="num" w:pos="-318"/>
        </w:tabs>
        <w:ind w:left="-1731" w:hanging="27"/>
      </w:pPr>
      <w:rPr>
        <w:rFonts w:hint="default"/>
      </w:rPr>
    </w:lvl>
    <w:lvl w:ilvl="5">
      <w:start w:val="1"/>
      <w:numFmt w:val="decimal"/>
      <w:lvlText w:val="%1.%2.%3.%4.%5.%6"/>
      <w:lvlJc w:val="left"/>
      <w:pPr>
        <w:tabs>
          <w:tab w:val="num" w:pos="-318"/>
        </w:tabs>
        <w:ind w:left="-1587" w:hanging="171"/>
      </w:pPr>
      <w:rPr>
        <w:rFonts w:hint="default"/>
      </w:rPr>
    </w:lvl>
    <w:lvl w:ilvl="6">
      <w:start w:val="1"/>
      <w:numFmt w:val="decimal"/>
      <w:lvlText w:val="%1.%2.%3.%4.%5.%6.%7"/>
      <w:lvlJc w:val="left"/>
      <w:pPr>
        <w:tabs>
          <w:tab w:val="num" w:pos="42"/>
        </w:tabs>
        <w:ind w:left="-1443" w:hanging="315"/>
      </w:pPr>
      <w:rPr>
        <w:rFonts w:hint="default"/>
      </w:rPr>
    </w:lvl>
    <w:lvl w:ilvl="7">
      <w:start w:val="1"/>
      <w:numFmt w:val="decimal"/>
      <w:lvlText w:val="%1.%2.%3.%4.%5.%6.%7.%8"/>
      <w:lvlJc w:val="left"/>
      <w:pPr>
        <w:tabs>
          <w:tab w:val="num" w:pos="42"/>
        </w:tabs>
        <w:ind w:left="-1299" w:hanging="459"/>
      </w:pPr>
      <w:rPr>
        <w:rFonts w:hint="default"/>
      </w:rPr>
    </w:lvl>
    <w:lvl w:ilvl="8">
      <w:start w:val="1"/>
      <w:numFmt w:val="decimal"/>
      <w:lvlText w:val="%1.%2.%3.%4.%5.%6.%7.%8.%9"/>
      <w:lvlJc w:val="left"/>
      <w:pPr>
        <w:tabs>
          <w:tab w:val="num" w:pos="402"/>
        </w:tabs>
        <w:ind w:left="-1155" w:hanging="603"/>
      </w:pPr>
      <w:rPr>
        <w:rFonts w:hint="default"/>
      </w:rPr>
    </w:lvl>
  </w:abstractNum>
  <w:abstractNum w:abstractNumId="22">
    <w:nsid w:val="6D2148DE"/>
    <w:multiLevelType w:val="hybridMultilevel"/>
    <w:tmpl w:val="1932E274"/>
    <w:lvl w:ilvl="0" w:tplc="100600F0">
      <w:start w:val="1"/>
      <w:numFmt w:val="bullet"/>
      <w:pStyle w:val="Bullet1"/>
      <w:lvlText w:val=""/>
      <w:lvlJc w:val="left"/>
      <w:pPr>
        <w:tabs>
          <w:tab w:val="num" w:pos="709"/>
        </w:tabs>
        <w:ind w:left="709" w:hanging="425"/>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E1B53B2"/>
    <w:multiLevelType w:val="hybridMultilevel"/>
    <w:tmpl w:val="4A9CB314"/>
    <w:lvl w:ilvl="0" w:tplc="B7F252CE">
      <w:start w:val="1"/>
      <w:numFmt w:val="lowerRoman"/>
      <w:lvlText w:val="(%1)"/>
      <w:lvlJc w:val="left"/>
      <w:pPr>
        <w:tabs>
          <w:tab w:val="num" w:pos="425"/>
        </w:tabs>
        <w:ind w:left="425" w:hanging="425"/>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FF67C7C"/>
    <w:multiLevelType w:val="hybridMultilevel"/>
    <w:tmpl w:val="039E3D9E"/>
    <w:lvl w:ilvl="0" w:tplc="18090001">
      <w:start w:val="1"/>
      <w:numFmt w:val="bullet"/>
      <w:lvlText w:val=""/>
      <w:lvlJc w:val="left"/>
      <w:pPr>
        <w:tabs>
          <w:tab w:val="num" w:pos="425"/>
        </w:tabs>
        <w:ind w:left="425" w:hanging="425"/>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C1E5974"/>
    <w:multiLevelType w:val="hybridMultilevel"/>
    <w:tmpl w:val="BFC6AA10"/>
    <w:lvl w:ilvl="0" w:tplc="C45C77A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16"/>
  </w:num>
  <w:num w:numId="5">
    <w:abstractNumId w:val="8"/>
  </w:num>
  <w:num w:numId="6">
    <w:abstractNumId w:val="14"/>
  </w:num>
  <w:num w:numId="7">
    <w:abstractNumId w:val="11"/>
  </w:num>
  <w:num w:numId="8">
    <w:abstractNumId w:val="9"/>
  </w:num>
  <w:num w:numId="9">
    <w:abstractNumId w:val="21"/>
  </w:num>
  <w:num w:numId="10">
    <w:abstractNumId w:val="13"/>
  </w:num>
  <w:num w:numId="11">
    <w:abstractNumId w:val="15"/>
  </w:num>
  <w:num w:numId="12">
    <w:abstractNumId w:val="3"/>
  </w:num>
  <w:num w:numId="13">
    <w:abstractNumId w:val="11"/>
  </w:num>
  <w:num w:numId="14">
    <w:abstractNumId w:val="14"/>
  </w:num>
  <w:num w:numId="15">
    <w:abstractNumId w:val="14"/>
  </w:num>
  <w:num w:numId="16">
    <w:abstractNumId w:val="14"/>
  </w:num>
  <w:num w:numId="17">
    <w:abstractNumId w:val="23"/>
  </w:num>
  <w:num w:numId="18">
    <w:abstractNumId w:val="7"/>
  </w:num>
  <w:num w:numId="19">
    <w:abstractNumId w:val="6"/>
  </w:num>
  <w:num w:numId="20">
    <w:abstractNumId w:val="1"/>
  </w:num>
  <w:num w:numId="21">
    <w:abstractNumId w:val="20"/>
  </w:num>
  <w:num w:numId="22">
    <w:abstractNumId w:val="14"/>
  </w:num>
  <w:num w:numId="23">
    <w:abstractNumId w:val="12"/>
  </w:num>
  <w:num w:numId="24">
    <w:abstractNumId w:val="5"/>
  </w:num>
  <w:num w:numId="25">
    <w:abstractNumId w:val="17"/>
  </w:num>
  <w:num w:numId="26">
    <w:abstractNumId w:val="24"/>
  </w:num>
  <w:num w:numId="27">
    <w:abstractNumId w:val="18"/>
  </w:num>
  <w:num w:numId="28">
    <w:abstractNumId w:val="19"/>
  </w:num>
  <w:num w:numId="29">
    <w:abstractNumId w:val="25"/>
  </w:num>
  <w:num w:numId="30">
    <w:abstractNumId w:val="22"/>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removePersonalInformation/>
  <w:removeDateAndTime/>
  <w:hideSpellingErrors/>
  <w:hideGrammaticalErrors/>
  <w:stylePaneFormatFilter w:val="0002"/>
  <w:trackRevisions/>
  <w:defaultTabStop w:val="357"/>
  <w:clickAndTypeStyle w:val="CERBODY"/>
  <w:noPunctuationKerning/>
  <w:characterSpacingControl w:val="doNotCompress"/>
  <w:hdrShapeDefaults>
    <o:shapedefaults v:ext="edit" spidmax="14337"/>
  </w:hdrShapeDefaults>
  <w:footnotePr>
    <w:footnote w:id="-1"/>
    <w:footnote w:id="0"/>
  </w:footnotePr>
  <w:endnotePr>
    <w:endnote w:id="-1"/>
    <w:endnote w:id="0"/>
  </w:endnotePr>
  <w:compat/>
  <w:rsids>
    <w:rsidRoot w:val="00AD1226"/>
    <w:rsid w:val="00000ED6"/>
    <w:rsid w:val="000011CB"/>
    <w:rsid w:val="000019EA"/>
    <w:rsid w:val="00001CCC"/>
    <w:rsid w:val="000021B3"/>
    <w:rsid w:val="00002461"/>
    <w:rsid w:val="00004E86"/>
    <w:rsid w:val="00010D4D"/>
    <w:rsid w:val="00012319"/>
    <w:rsid w:val="000136F2"/>
    <w:rsid w:val="00014A8E"/>
    <w:rsid w:val="00015211"/>
    <w:rsid w:val="000175F0"/>
    <w:rsid w:val="000178B2"/>
    <w:rsid w:val="0002005F"/>
    <w:rsid w:val="00021490"/>
    <w:rsid w:val="00021636"/>
    <w:rsid w:val="00021D5A"/>
    <w:rsid w:val="00021D79"/>
    <w:rsid w:val="00022F73"/>
    <w:rsid w:val="00022FB2"/>
    <w:rsid w:val="0002349D"/>
    <w:rsid w:val="000278DC"/>
    <w:rsid w:val="00040442"/>
    <w:rsid w:val="00043CDF"/>
    <w:rsid w:val="00045E86"/>
    <w:rsid w:val="00045F0E"/>
    <w:rsid w:val="00046721"/>
    <w:rsid w:val="00046B5F"/>
    <w:rsid w:val="00050634"/>
    <w:rsid w:val="00051AB1"/>
    <w:rsid w:val="000527EE"/>
    <w:rsid w:val="00053774"/>
    <w:rsid w:val="000546DA"/>
    <w:rsid w:val="00055CD1"/>
    <w:rsid w:val="0005654A"/>
    <w:rsid w:val="00060471"/>
    <w:rsid w:val="00061830"/>
    <w:rsid w:val="00062752"/>
    <w:rsid w:val="0006291C"/>
    <w:rsid w:val="0006338F"/>
    <w:rsid w:val="00066586"/>
    <w:rsid w:val="0006701D"/>
    <w:rsid w:val="00067B27"/>
    <w:rsid w:val="00070C47"/>
    <w:rsid w:val="00070F4B"/>
    <w:rsid w:val="000713D7"/>
    <w:rsid w:val="00074A1B"/>
    <w:rsid w:val="00074B19"/>
    <w:rsid w:val="00074B43"/>
    <w:rsid w:val="00075583"/>
    <w:rsid w:val="0007697A"/>
    <w:rsid w:val="000773A6"/>
    <w:rsid w:val="00077E20"/>
    <w:rsid w:val="00080519"/>
    <w:rsid w:val="000812BD"/>
    <w:rsid w:val="00081AFD"/>
    <w:rsid w:val="00081F5C"/>
    <w:rsid w:val="00082129"/>
    <w:rsid w:val="00082948"/>
    <w:rsid w:val="00083AA7"/>
    <w:rsid w:val="00084318"/>
    <w:rsid w:val="0008446D"/>
    <w:rsid w:val="0008447B"/>
    <w:rsid w:val="00086B86"/>
    <w:rsid w:val="00086FEB"/>
    <w:rsid w:val="00091171"/>
    <w:rsid w:val="00092B8D"/>
    <w:rsid w:val="00093509"/>
    <w:rsid w:val="00093EE2"/>
    <w:rsid w:val="00094839"/>
    <w:rsid w:val="000A036D"/>
    <w:rsid w:val="000A25A9"/>
    <w:rsid w:val="000A5598"/>
    <w:rsid w:val="000A7B06"/>
    <w:rsid w:val="000B01D9"/>
    <w:rsid w:val="000B0B65"/>
    <w:rsid w:val="000B162A"/>
    <w:rsid w:val="000B19CB"/>
    <w:rsid w:val="000B1D3B"/>
    <w:rsid w:val="000C0BE5"/>
    <w:rsid w:val="000C18FB"/>
    <w:rsid w:val="000C4301"/>
    <w:rsid w:val="000C6E56"/>
    <w:rsid w:val="000D1536"/>
    <w:rsid w:val="000D291D"/>
    <w:rsid w:val="000D3032"/>
    <w:rsid w:val="000D358B"/>
    <w:rsid w:val="000D5FFF"/>
    <w:rsid w:val="000D6022"/>
    <w:rsid w:val="000D7428"/>
    <w:rsid w:val="000E1D90"/>
    <w:rsid w:val="000E2164"/>
    <w:rsid w:val="000E4165"/>
    <w:rsid w:val="000E6034"/>
    <w:rsid w:val="000E6147"/>
    <w:rsid w:val="000E67E0"/>
    <w:rsid w:val="000E6CE7"/>
    <w:rsid w:val="000E702A"/>
    <w:rsid w:val="000F516A"/>
    <w:rsid w:val="000F6B96"/>
    <w:rsid w:val="000F76C2"/>
    <w:rsid w:val="00100F9C"/>
    <w:rsid w:val="00101735"/>
    <w:rsid w:val="00101E6F"/>
    <w:rsid w:val="00102E3A"/>
    <w:rsid w:val="00105F6A"/>
    <w:rsid w:val="001066E7"/>
    <w:rsid w:val="00106B42"/>
    <w:rsid w:val="00107436"/>
    <w:rsid w:val="00110F24"/>
    <w:rsid w:val="00112BBB"/>
    <w:rsid w:val="00117575"/>
    <w:rsid w:val="00117A65"/>
    <w:rsid w:val="001216D8"/>
    <w:rsid w:val="00122218"/>
    <w:rsid w:val="00123D1E"/>
    <w:rsid w:val="00123DA8"/>
    <w:rsid w:val="001308CA"/>
    <w:rsid w:val="00130F66"/>
    <w:rsid w:val="001318A4"/>
    <w:rsid w:val="001320A2"/>
    <w:rsid w:val="00133539"/>
    <w:rsid w:val="00135ABE"/>
    <w:rsid w:val="00136EED"/>
    <w:rsid w:val="00137396"/>
    <w:rsid w:val="001373B1"/>
    <w:rsid w:val="00137ECA"/>
    <w:rsid w:val="00140879"/>
    <w:rsid w:val="00141326"/>
    <w:rsid w:val="00141ECA"/>
    <w:rsid w:val="00141F4A"/>
    <w:rsid w:val="00142A87"/>
    <w:rsid w:val="001438CB"/>
    <w:rsid w:val="001442E2"/>
    <w:rsid w:val="00144B85"/>
    <w:rsid w:val="00145A69"/>
    <w:rsid w:val="00145ACF"/>
    <w:rsid w:val="00146670"/>
    <w:rsid w:val="00146B70"/>
    <w:rsid w:val="00147B98"/>
    <w:rsid w:val="00151B8C"/>
    <w:rsid w:val="00152C0B"/>
    <w:rsid w:val="00152C57"/>
    <w:rsid w:val="00153385"/>
    <w:rsid w:val="00153AEB"/>
    <w:rsid w:val="001559B5"/>
    <w:rsid w:val="0015647C"/>
    <w:rsid w:val="00156F6D"/>
    <w:rsid w:val="00161C82"/>
    <w:rsid w:val="00162942"/>
    <w:rsid w:val="00163920"/>
    <w:rsid w:val="00163F40"/>
    <w:rsid w:val="0016434C"/>
    <w:rsid w:val="00164627"/>
    <w:rsid w:val="00166548"/>
    <w:rsid w:val="00171F82"/>
    <w:rsid w:val="00173868"/>
    <w:rsid w:val="0017559A"/>
    <w:rsid w:val="0017575D"/>
    <w:rsid w:val="0017710F"/>
    <w:rsid w:val="00177507"/>
    <w:rsid w:val="00177A35"/>
    <w:rsid w:val="001803C1"/>
    <w:rsid w:val="001824D5"/>
    <w:rsid w:val="001826E8"/>
    <w:rsid w:val="00183A6A"/>
    <w:rsid w:val="00183FBF"/>
    <w:rsid w:val="00184A7B"/>
    <w:rsid w:val="00186FE4"/>
    <w:rsid w:val="0018739A"/>
    <w:rsid w:val="00187C6D"/>
    <w:rsid w:val="00190A7A"/>
    <w:rsid w:val="00191B60"/>
    <w:rsid w:val="00192F65"/>
    <w:rsid w:val="0019445F"/>
    <w:rsid w:val="00195263"/>
    <w:rsid w:val="00195499"/>
    <w:rsid w:val="00196B04"/>
    <w:rsid w:val="00197EF0"/>
    <w:rsid w:val="001A0393"/>
    <w:rsid w:val="001A05AE"/>
    <w:rsid w:val="001A08D4"/>
    <w:rsid w:val="001A1123"/>
    <w:rsid w:val="001A33D2"/>
    <w:rsid w:val="001A3737"/>
    <w:rsid w:val="001A4F67"/>
    <w:rsid w:val="001A5DEE"/>
    <w:rsid w:val="001A64A1"/>
    <w:rsid w:val="001A7A85"/>
    <w:rsid w:val="001B04E7"/>
    <w:rsid w:val="001B21FF"/>
    <w:rsid w:val="001B34DE"/>
    <w:rsid w:val="001B3FEF"/>
    <w:rsid w:val="001B609A"/>
    <w:rsid w:val="001B66A5"/>
    <w:rsid w:val="001C11F9"/>
    <w:rsid w:val="001C1523"/>
    <w:rsid w:val="001C212A"/>
    <w:rsid w:val="001C24D0"/>
    <w:rsid w:val="001C29F5"/>
    <w:rsid w:val="001C3794"/>
    <w:rsid w:val="001C38A2"/>
    <w:rsid w:val="001C4237"/>
    <w:rsid w:val="001C43D5"/>
    <w:rsid w:val="001C45F8"/>
    <w:rsid w:val="001C49F4"/>
    <w:rsid w:val="001C65A9"/>
    <w:rsid w:val="001C67DC"/>
    <w:rsid w:val="001C79F2"/>
    <w:rsid w:val="001D05BB"/>
    <w:rsid w:val="001D08A9"/>
    <w:rsid w:val="001D1048"/>
    <w:rsid w:val="001D158D"/>
    <w:rsid w:val="001D36EA"/>
    <w:rsid w:val="001D4408"/>
    <w:rsid w:val="001D4E5D"/>
    <w:rsid w:val="001D5449"/>
    <w:rsid w:val="001D6E00"/>
    <w:rsid w:val="001E3B4D"/>
    <w:rsid w:val="001E4446"/>
    <w:rsid w:val="001E483A"/>
    <w:rsid w:val="001E5817"/>
    <w:rsid w:val="001E5E45"/>
    <w:rsid w:val="001F1B1E"/>
    <w:rsid w:val="001F2D85"/>
    <w:rsid w:val="001F385E"/>
    <w:rsid w:val="001F3DEF"/>
    <w:rsid w:val="001F4AB8"/>
    <w:rsid w:val="001F57DB"/>
    <w:rsid w:val="001F5CA8"/>
    <w:rsid w:val="001F64ED"/>
    <w:rsid w:val="001F799C"/>
    <w:rsid w:val="00201DE2"/>
    <w:rsid w:val="00202224"/>
    <w:rsid w:val="00202D8F"/>
    <w:rsid w:val="00202F22"/>
    <w:rsid w:val="00204D6E"/>
    <w:rsid w:val="00206FB5"/>
    <w:rsid w:val="00207BEB"/>
    <w:rsid w:val="00207F5C"/>
    <w:rsid w:val="0021054B"/>
    <w:rsid w:val="00210A48"/>
    <w:rsid w:val="00211598"/>
    <w:rsid w:val="00211BE5"/>
    <w:rsid w:val="00214440"/>
    <w:rsid w:val="00214B75"/>
    <w:rsid w:val="002170E8"/>
    <w:rsid w:val="00220CDA"/>
    <w:rsid w:val="002210B9"/>
    <w:rsid w:val="00221464"/>
    <w:rsid w:val="00221DB3"/>
    <w:rsid w:val="00221EB2"/>
    <w:rsid w:val="00222A12"/>
    <w:rsid w:val="00224CEB"/>
    <w:rsid w:val="00224EFA"/>
    <w:rsid w:val="00225603"/>
    <w:rsid w:val="0023064B"/>
    <w:rsid w:val="002348D1"/>
    <w:rsid w:val="00234A30"/>
    <w:rsid w:val="0023509B"/>
    <w:rsid w:val="00236148"/>
    <w:rsid w:val="00240C0F"/>
    <w:rsid w:val="00240D23"/>
    <w:rsid w:val="002412B2"/>
    <w:rsid w:val="002422B7"/>
    <w:rsid w:val="002448B6"/>
    <w:rsid w:val="002459F9"/>
    <w:rsid w:val="00245D3A"/>
    <w:rsid w:val="00246F42"/>
    <w:rsid w:val="002512AC"/>
    <w:rsid w:val="002524DA"/>
    <w:rsid w:val="00252758"/>
    <w:rsid w:val="00253C39"/>
    <w:rsid w:val="0025462D"/>
    <w:rsid w:val="002558A3"/>
    <w:rsid w:val="00255AF4"/>
    <w:rsid w:val="002560F5"/>
    <w:rsid w:val="00256947"/>
    <w:rsid w:val="00260016"/>
    <w:rsid w:val="002602F7"/>
    <w:rsid w:val="00262222"/>
    <w:rsid w:val="00262A93"/>
    <w:rsid w:val="002651DE"/>
    <w:rsid w:val="00265988"/>
    <w:rsid w:val="0027054A"/>
    <w:rsid w:val="00270F2D"/>
    <w:rsid w:val="00271680"/>
    <w:rsid w:val="00272149"/>
    <w:rsid w:val="00272466"/>
    <w:rsid w:val="00272D9D"/>
    <w:rsid w:val="002737A1"/>
    <w:rsid w:val="0027455E"/>
    <w:rsid w:val="0028188B"/>
    <w:rsid w:val="00282088"/>
    <w:rsid w:val="002822C4"/>
    <w:rsid w:val="002826D3"/>
    <w:rsid w:val="00282BC1"/>
    <w:rsid w:val="00283AAD"/>
    <w:rsid w:val="00283F83"/>
    <w:rsid w:val="002840F3"/>
    <w:rsid w:val="00285FB2"/>
    <w:rsid w:val="002860AA"/>
    <w:rsid w:val="002860DE"/>
    <w:rsid w:val="00290C31"/>
    <w:rsid w:val="002913D3"/>
    <w:rsid w:val="002929B1"/>
    <w:rsid w:val="00293F35"/>
    <w:rsid w:val="00294D35"/>
    <w:rsid w:val="00294E15"/>
    <w:rsid w:val="0029502D"/>
    <w:rsid w:val="0029542A"/>
    <w:rsid w:val="0029761C"/>
    <w:rsid w:val="002A1B20"/>
    <w:rsid w:val="002A3B8B"/>
    <w:rsid w:val="002A5E80"/>
    <w:rsid w:val="002A6813"/>
    <w:rsid w:val="002A7D41"/>
    <w:rsid w:val="002B034B"/>
    <w:rsid w:val="002B0D83"/>
    <w:rsid w:val="002B2DDC"/>
    <w:rsid w:val="002B5662"/>
    <w:rsid w:val="002B5865"/>
    <w:rsid w:val="002B601E"/>
    <w:rsid w:val="002C2F53"/>
    <w:rsid w:val="002C3D05"/>
    <w:rsid w:val="002C3F99"/>
    <w:rsid w:val="002C5881"/>
    <w:rsid w:val="002C5AD7"/>
    <w:rsid w:val="002C645B"/>
    <w:rsid w:val="002D0638"/>
    <w:rsid w:val="002D374D"/>
    <w:rsid w:val="002D3DF6"/>
    <w:rsid w:val="002D4332"/>
    <w:rsid w:val="002D4AD0"/>
    <w:rsid w:val="002D4EC4"/>
    <w:rsid w:val="002D6F88"/>
    <w:rsid w:val="002D7BEB"/>
    <w:rsid w:val="002E1204"/>
    <w:rsid w:val="002E210E"/>
    <w:rsid w:val="002E30EC"/>
    <w:rsid w:val="002E63AF"/>
    <w:rsid w:val="002E7A4D"/>
    <w:rsid w:val="002F02A8"/>
    <w:rsid w:val="002F070C"/>
    <w:rsid w:val="002F11E3"/>
    <w:rsid w:val="002F3887"/>
    <w:rsid w:val="002F45D0"/>
    <w:rsid w:val="002F46B2"/>
    <w:rsid w:val="002F4989"/>
    <w:rsid w:val="002F5732"/>
    <w:rsid w:val="002F7B85"/>
    <w:rsid w:val="002F7D94"/>
    <w:rsid w:val="003006B0"/>
    <w:rsid w:val="003008E2"/>
    <w:rsid w:val="00302B49"/>
    <w:rsid w:val="0030326F"/>
    <w:rsid w:val="00304F54"/>
    <w:rsid w:val="0030530C"/>
    <w:rsid w:val="00307B3B"/>
    <w:rsid w:val="003105EC"/>
    <w:rsid w:val="00311DF3"/>
    <w:rsid w:val="0031234C"/>
    <w:rsid w:val="0031338E"/>
    <w:rsid w:val="00313484"/>
    <w:rsid w:val="00313B00"/>
    <w:rsid w:val="00314BB3"/>
    <w:rsid w:val="00314C09"/>
    <w:rsid w:val="00314DFC"/>
    <w:rsid w:val="00315FE8"/>
    <w:rsid w:val="00316A0B"/>
    <w:rsid w:val="00316BE0"/>
    <w:rsid w:val="00316D0D"/>
    <w:rsid w:val="00317C8E"/>
    <w:rsid w:val="0032058B"/>
    <w:rsid w:val="00320750"/>
    <w:rsid w:val="00320FA8"/>
    <w:rsid w:val="00322935"/>
    <w:rsid w:val="00324C97"/>
    <w:rsid w:val="003250E8"/>
    <w:rsid w:val="00326003"/>
    <w:rsid w:val="00327AFD"/>
    <w:rsid w:val="003307A3"/>
    <w:rsid w:val="00330F78"/>
    <w:rsid w:val="00331316"/>
    <w:rsid w:val="00331BC2"/>
    <w:rsid w:val="00334136"/>
    <w:rsid w:val="003401A9"/>
    <w:rsid w:val="00340DC4"/>
    <w:rsid w:val="00340E19"/>
    <w:rsid w:val="00341E52"/>
    <w:rsid w:val="0034510D"/>
    <w:rsid w:val="00345FDF"/>
    <w:rsid w:val="00346926"/>
    <w:rsid w:val="003478F7"/>
    <w:rsid w:val="0035039F"/>
    <w:rsid w:val="0035148A"/>
    <w:rsid w:val="00351862"/>
    <w:rsid w:val="00351FFD"/>
    <w:rsid w:val="00354CF9"/>
    <w:rsid w:val="00354DE6"/>
    <w:rsid w:val="0035508D"/>
    <w:rsid w:val="00355466"/>
    <w:rsid w:val="00355A39"/>
    <w:rsid w:val="00356C47"/>
    <w:rsid w:val="0035709D"/>
    <w:rsid w:val="00362AA7"/>
    <w:rsid w:val="00363730"/>
    <w:rsid w:val="003643B4"/>
    <w:rsid w:val="003644B9"/>
    <w:rsid w:val="003645EC"/>
    <w:rsid w:val="00365E36"/>
    <w:rsid w:val="00365F55"/>
    <w:rsid w:val="00365F9C"/>
    <w:rsid w:val="0036693E"/>
    <w:rsid w:val="003669AB"/>
    <w:rsid w:val="00370375"/>
    <w:rsid w:val="00370915"/>
    <w:rsid w:val="00372D26"/>
    <w:rsid w:val="003735E8"/>
    <w:rsid w:val="00375E0B"/>
    <w:rsid w:val="00375E9F"/>
    <w:rsid w:val="003765DA"/>
    <w:rsid w:val="00381076"/>
    <w:rsid w:val="00381217"/>
    <w:rsid w:val="00381642"/>
    <w:rsid w:val="00382E60"/>
    <w:rsid w:val="00383989"/>
    <w:rsid w:val="0038400E"/>
    <w:rsid w:val="00384216"/>
    <w:rsid w:val="00384437"/>
    <w:rsid w:val="00384735"/>
    <w:rsid w:val="00385782"/>
    <w:rsid w:val="00390555"/>
    <w:rsid w:val="00390BFF"/>
    <w:rsid w:val="00391AB2"/>
    <w:rsid w:val="003922D8"/>
    <w:rsid w:val="003923F3"/>
    <w:rsid w:val="003924F5"/>
    <w:rsid w:val="00394AF7"/>
    <w:rsid w:val="00394EAD"/>
    <w:rsid w:val="00395A84"/>
    <w:rsid w:val="00396519"/>
    <w:rsid w:val="00396B62"/>
    <w:rsid w:val="003A0054"/>
    <w:rsid w:val="003A0B07"/>
    <w:rsid w:val="003A1D85"/>
    <w:rsid w:val="003A2542"/>
    <w:rsid w:val="003A3849"/>
    <w:rsid w:val="003A5E9C"/>
    <w:rsid w:val="003A5ED2"/>
    <w:rsid w:val="003A6BB2"/>
    <w:rsid w:val="003A6C30"/>
    <w:rsid w:val="003B03FB"/>
    <w:rsid w:val="003B0D2D"/>
    <w:rsid w:val="003B1862"/>
    <w:rsid w:val="003B199B"/>
    <w:rsid w:val="003B2569"/>
    <w:rsid w:val="003B2D15"/>
    <w:rsid w:val="003B43FA"/>
    <w:rsid w:val="003B4809"/>
    <w:rsid w:val="003B51A5"/>
    <w:rsid w:val="003B7802"/>
    <w:rsid w:val="003C17BA"/>
    <w:rsid w:val="003C288A"/>
    <w:rsid w:val="003C2E44"/>
    <w:rsid w:val="003C490E"/>
    <w:rsid w:val="003C561E"/>
    <w:rsid w:val="003C61BC"/>
    <w:rsid w:val="003C65D0"/>
    <w:rsid w:val="003C6A30"/>
    <w:rsid w:val="003C6E92"/>
    <w:rsid w:val="003D1D38"/>
    <w:rsid w:val="003D2AE3"/>
    <w:rsid w:val="003D34F8"/>
    <w:rsid w:val="003D4F77"/>
    <w:rsid w:val="003D7675"/>
    <w:rsid w:val="003D779E"/>
    <w:rsid w:val="003E115A"/>
    <w:rsid w:val="003E12AD"/>
    <w:rsid w:val="003E162B"/>
    <w:rsid w:val="003E3139"/>
    <w:rsid w:val="003E50B7"/>
    <w:rsid w:val="003E67DF"/>
    <w:rsid w:val="003E7085"/>
    <w:rsid w:val="003E7926"/>
    <w:rsid w:val="003E7A52"/>
    <w:rsid w:val="003E7C7A"/>
    <w:rsid w:val="003F0DCD"/>
    <w:rsid w:val="003F1CCB"/>
    <w:rsid w:val="003F2C93"/>
    <w:rsid w:val="003F6664"/>
    <w:rsid w:val="003F6812"/>
    <w:rsid w:val="00400F94"/>
    <w:rsid w:val="00402808"/>
    <w:rsid w:val="00403C49"/>
    <w:rsid w:val="004051CA"/>
    <w:rsid w:val="00406A54"/>
    <w:rsid w:val="00407348"/>
    <w:rsid w:val="0041169B"/>
    <w:rsid w:val="004118F3"/>
    <w:rsid w:val="00411F47"/>
    <w:rsid w:val="0041254F"/>
    <w:rsid w:val="00412601"/>
    <w:rsid w:val="00414DA8"/>
    <w:rsid w:val="00415D17"/>
    <w:rsid w:val="00417EF8"/>
    <w:rsid w:val="0042252E"/>
    <w:rsid w:val="00422EAB"/>
    <w:rsid w:val="00426B83"/>
    <w:rsid w:val="004275A9"/>
    <w:rsid w:val="00427EE1"/>
    <w:rsid w:val="00430C8B"/>
    <w:rsid w:val="0043142F"/>
    <w:rsid w:val="004315B3"/>
    <w:rsid w:val="00431CF6"/>
    <w:rsid w:val="004335D2"/>
    <w:rsid w:val="00433ED1"/>
    <w:rsid w:val="00434801"/>
    <w:rsid w:val="00435C49"/>
    <w:rsid w:val="00436766"/>
    <w:rsid w:val="0043746B"/>
    <w:rsid w:val="00441459"/>
    <w:rsid w:val="0044193D"/>
    <w:rsid w:val="00442126"/>
    <w:rsid w:val="00442B98"/>
    <w:rsid w:val="00443022"/>
    <w:rsid w:val="00443915"/>
    <w:rsid w:val="004439AB"/>
    <w:rsid w:val="004458B7"/>
    <w:rsid w:val="00446048"/>
    <w:rsid w:val="00447FD3"/>
    <w:rsid w:val="004578A0"/>
    <w:rsid w:val="00460A1E"/>
    <w:rsid w:val="004620A3"/>
    <w:rsid w:val="004624DF"/>
    <w:rsid w:val="004627F4"/>
    <w:rsid w:val="00463046"/>
    <w:rsid w:val="00464273"/>
    <w:rsid w:val="0046452E"/>
    <w:rsid w:val="00465DEE"/>
    <w:rsid w:val="00466375"/>
    <w:rsid w:val="00466F15"/>
    <w:rsid w:val="00467C57"/>
    <w:rsid w:val="00470595"/>
    <w:rsid w:val="00470F64"/>
    <w:rsid w:val="00471E72"/>
    <w:rsid w:val="0047322D"/>
    <w:rsid w:val="00474F9E"/>
    <w:rsid w:val="004821FE"/>
    <w:rsid w:val="004851C8"/>
    <w:rsid w:val="00487482"/>
    <w:rsid w:val="00491064"/>
    <w:rsid w:val="004912AA"/>
    <w:rsid w:val="00492496"/>
    <w:rsid w:val="00492B82"/>
    <w:rsid w:val="00492E6D"/>
    <w:rsid w:val="00493648"/>
    <w:rsid w:val="00495D23"/>
    <w:rsid w:val="00496B1A"/>
    <w:rsid w:val="0049775C"/>
    <w:rsid w:val="004A0410"/>
    <w:rsid w:val="004A1A88"/>
    <w:rsid w:val="004A2189"/>
    <w:rsid w:val="004A3716"/>
    <w:rsid w:val="004A50EC"/>
    <w:rsid w:val="004A53AF"/>
    <w:rsid w:val="004A5A8C"/>
    <w:rsid w:val="004A5BD5"/>
    <w:rsid w:val="004A603D"/>
    <w:rsid w:val="004A614C"/>
    <w:rsid w:val="004A6ECD"/>
    <w:rsid w:val="004A786F"/>
    <w:rsid w:val="004B3203"/>
    <w:rsid w:val="004B3F19"/>
    <w:rsid w:val="004B5884"/>
    <w:rsid w:val="004B60B1"/>
    <w:rsid w:val="004B6378"/>
    <w:rsid w:val="004B694F"/>
    <w:rsid w:val="004B7A79"/>
    <w:rsid w:val="004B7CD9"/>
    <w:rsid w:val="004B7E3F"/>
    <w:rsid w:val="004C01DA"/>
    <w:rsid w:val="004C0B57"/>
    <w:rsid w:val="004C241E"/>
    <w:rsid w:val="004C2993"/>
    <w:rsid w:val="004C2F1A"/>
    <w:rsid w:val="004C3CA3"/>
    <w:rsid w:val="004C583D"/>
    <w:rsid w:val="004C5B72"/>
    <w:rsid w:val="004C6C07"/>
    <w:rsid w:val="004C73AB"/>
    <w:rsid w:val="004C7BB9"/>
    <w:rsid w:val="004C7EFF"/>
    <w:rsid w:val="004D378D"/>
    <w:rsid w:val="004D50EF"/>
    <w:rsid w:val="004D556E"/>
    <w:rsid w:val="004D5960"/>
    <w:rsid w:val="004D6FE5"/>
    <w:rsid w:val="004E3B2C"/>
    <w:rsid w:val="004E4AE4"/>
    <w:rsid w:val="004E4B97"/>
    <w:rsid w:val="004E5053"/>
    <w:rsid w:val="004E5D5F"/>
    <w:rsid w:val="004E63EA"/>
    <w:rsid w:val="004E7ACB"/>
    <w:rsid w:val="004F1F9E"/>
    <w:rsid w:val="004F2CAE"/>
    <w:rsid w:val="004F4330"/>
    <w:rsid w:val="004F6C9C"/>
    <w:rsid w:val="004F7179"/>
    <w:rsid w:val="00500086"/>
    <w:rsid w:val="005006BE"/>
    <w:rsid w:val="00501D5C"/>
    <w:rsid w:val="00503ABA"/>
    <w:rsid w:val="005060D3"/>
    <w:rsid w:val="00506E38"/>
    <w:rsid w:val="0051039F"/>
    <w:rsid w:val="00510856"/>
    <w:rsid w:val="00510F40"/>
    <w:rsid w:val="00510FD3"/>
    <w:rsid w:val="00513383"/>
    <w:rsid w:val="00514795"/>
    <w:rsid w:val="005152D3"/>
    <w:rsid w:val="0051564E"/>
    <w:rsid w:val="00515825"/>
    <w:rsid w:val="00517F3D"/>
    <w:rsid w:val="0052087D"/>
    <w:rsid w:val="00520B76"/>
    <w:rsid w:val="0052126A"/>
    <w:rsid w:val="005217A1"/>
    <w:rsid w:val="00523E22"/>
    <w:rsid w:val="00524181"/>
    <w:rsid w:val="00524948"/>
    <w:rsid w:val="00524A2C"/>
    <w:rsid w:val="00525C57"/>
    <w:rsid w:val="00525C7D"/>
    <w:rsid w:val="0052688E"/>
    <w:rsid w:val="00530C0D"/>
    <w:rsid w:val="00530CB9"/>
    <w:rsid w:val="005312B4"/>
    <w:rsid w:val="00531B1D"/>
    <w:rsid w:val="00532B16"/>
    <w:rsid w:val="00533677"/>
    <w:rsid w:val="00534B5C"/>
    <w:rsid w:val="005358FE"/>
    <w:rsid w:val="00535A0E"/>
    <w:rsid w:val="00536D26"/>
    <w:rsid w:val="00536E1A"/>
    <w:rsid w:val="00537965"/>
    <w:rsid w:val="00537DC2"/>
    <w:rsid w:val="0054136C"/>
    <w:rsid w:val="005414CE"/>
    <w:rsid w:val="00542290"/>
    <w:rsid w:val="005432FA"/>
    <w:rsid w:val="00544336"/>
    <w:rsid w:val="00544409"/>
    <w:rsid w:val="005444FD"/>
    <w:rsid w:val="005474F9"/>
    <w:rsid w:val="005478A5"/>
    <w:rsid w:val="005479BE"/>
    <w:rsid w:val="00551217"/>
    <w:rsid w:val="00551954"/>
    <w:rsid w:val="00552E6E"/>
    <w:rsid w:val="00553FA4"/>
    <w:rsid w:val="00555616"/>
    <w:rsid w:val="005600AB"/>
    <w:rsid w:val="0056015A"/>
    <w:rsid w:val="00560DBF"/>
    <w:rsid w:val="005615D7"/>
    <w:rsid w:val="00563C12"/>
    <w:rsid w:val="00564503"/>
    <w:rsid w:val="00565F6B"/>
    <w:rsid w:val="00573DEA"/>
    <w:rsid w:val="00574D3B"/>
    <w:rsid w:val="00576716"/>
    <w:rsid w:val="00576C6E"/>
    <w:rsid w:val="00577D80"/>
    <w:rsid w:val="00581D55"/>
    <w:rsid w:val="00581E04"/>
    <w:rsid w:val="00582D36"/>
    <w:rsid w:val="005830C1"/>
    <w:rsid w:val="00584F67"/>
    <w:rsid w:val="0058589A"/>
    <w:rsid w:val="00585F35"/>
    <w:rsid w:val="005864FE"/>
    <w:rsid w:val="00586A37"/>
    <w:rsid w:val="00590C5F"/>
    <w:rsid w:val="00591152"/>
    <w:rsid w:val="005916B9"/>
    <w:rsid w:val="005932FE"/>
    <w:rsid w:val="00593613"/>
    <w:rsid w:val="005977BD"/>
    <w:rsid w:val="00597F04"/>
    <w:rsid w:val="005A13D8"/>
    <w:rsid w:val="005A1CE6"/>
    <w:rsid w:val="005A21A2"/>
    <w:rsid w:val="005A231C"/>
    <w:rsid w:val="005A2FD0"/>
    <w:rsid w:val="005A3C4F"/>
    <w:rsid w:val="005A3DB5"/>
    <w:rsid w:val="005A3E75"/>
    <w:rsid w:val="005A58ED"/>
    <w:rsid w:val="005A5A4D"/>
    <w:rsid w:val="005A6E2A"/>
    <w:rsid w:val="005A7BDE"/>
    <w:rsid w:val="005A7E89"/>
    <w:rsid w:val="005B1407"/>
    <w:rsid w:val="005B1646"/>
    <w:rsid w:val="005B16D0"/>
    <w:rsid w:val="005B3BDB"/>
    <w:rsid w:val="005B3C6B"/>
    <w:rsid w:val="005B3C73"/>
    <w:rsid w:val="005B3F06"/>
    <w:rsid w:val="005B49BE"/>
    <w:rsid w:val="005B7120"/>
    <w:rsid w:val="005B760A"/>
    <w:rsid w:val="005B7760"/>
    <w:rsid w:val="005C0229"/>
    <w:rsid w:val="005C2149"/>
    <w:rsid w:val="005C3B24"/>
    <w:rsid w:val="005C4A58"/>
    <w:rsid w:val="005C7529"/>
    <w:rsid w:val="005C75BE"/>
    <w:rsid w:val="005D0464"/>
    <w:rsid w:val="005D0911"/>
    <w:rsid w:val="005D0983"/>
    <w:rsid w:val="005D141F"/>
    <w:rsid w:val="005D3F46"/>
    <w:rsid w:val="005D4EFE"/>
    <w:rsid w:val="005D66CC"/>
    <w:rsid w:val="005E003B"/>
    <w:rsid w:val="005E05F6"/>
    <w:rsid w:val="005E0804"/>
    <w:rsid w:val="005E2180"/>
    <w:rsid w:val="005E27FA"/>
    <w:rsid w:val="005E343E"/>
    <w:rsid w:val="005E3E1D"/>
    <w:rsid w:val="005E5343"/>
    <w:rsid w:val="005E789C"/>
    <w:rsid w:val="005F0003"/>
    <w:rsid w:val="005F1700"/>
    <w:rsid w:val="005F2532"/>
    <w:rsid w:val="005F282D"/>
    <w:rsid w:val="005F2CCE"/>
    <w:rsid w:val="005F332E"/>
    <w:rsid w:val="005F5E43"/>
    <w:rsid w:val="005F61F5"/>
    <w:rsid w:val="005F68D8"/>
    <w:rsid w:val="006005C0"/>
    <w:rsid w:val="00601804"/>
    <w:rsid w:val="00602490"/>
    <w:rsid w:val="006039F1"/>
    <w:rsid w:val="00603F48"/>
    <w:rsid w:val="00605FC9"/>
    <w:rsid w:val="00606C38"/>
    <w:rsid w:val="00611705"/>
    <w:rsid w:val="00612D3C"/>
    <w:rsid w:val="0061418C"/>
    <w:rsid w:val="006149ED"/>
    <w:rsid w:val="00615E71"/>
    <w:rsid w:val="006177C3"/>
    <w:rsid w:val="0062096D"/>
    <w:rsid w:val="00621F45"/>
    <w:rsid w:val="0062298A"/>
    <w:rsid w:val="00622E1E"/>
    <w:rsid w:val="00627036"/>
    <w:rsid w:val="00631CD2"/>
    <w:rsid w:val="00640BA9"/>
    <w:rsid w:val="00641393"/>
    <w:rsid w:val="006416F3"/>
    <w:rsid w:val="00642C82"/>
    <w:rsid w:val="00642D88"/>
    <w:rsid w:val="0064460D"/>
    <w:rsid w:val="00644930"/>
    <w:rsid w:val="0064504E"/>
    <w:rsid w:val="00650300"/>
    <w:rsid w:val="0065112A"/>
    <w:rsid w:val="0065135B"/>
    <w:rsid w:val="0065144F"/>
    <w:rsid w:val="00651615"/>
    <w:rsid w:val="00651D68"/>
    <w:rsid w:val="00653190"/>
    <w:rsid w:val="00653F03"/>
    <w:rsid w:val="006541A1"/>
    <w:rsid w:val="006546CE"/>
    <w:rsid w:val="006553B9"/>
    <w:rsid w:val="00655C7F"/>
    <w:rsid w:val="00656B90"/>
    <w:rsid w:val="00657366"/>
    <w:rsid w:val="00657E48"/>
    <w:rsid w:val="00660E68"/>
    <w:rsid w:val="00661ED1"/>
    <w:rsid w:val="00663381"/>
    <w:rsid w:val="006633D1"/>
    <w:rsid w:val="0066349E"/>
    <w:rsid w:val="00664C1D"/>
    <w:rsid w:val="00665A25"/>
    <w:rsid w:val="00666FD8"/>
    <w:rsid w:val="0066743A"/>
    <w:rsid w:val="00670035"/>
    <w:rsid w:val="00670429"/>
    <w:rsid w:val="0067294F"/>
    <w:rsid w:val="0067578C"/>
    <w:rsid w:val="00680A37"/>
    <w:rsid w:val="00681ABF"/>
    <w:rsid w:val="00681B65"/>
    <w:rsid w:val="0068212A"/>
    <w:rsid w:val="00682A8B"/>
    <w:rsid w:val="006830D0"/>
    <w:rsid w:val="00683BBC"/>
    <w:rsid w:val="006842E4"/>
    <w:rsid w:val="0068626B"/>
    <w:rsid w:val="006867C0"/>
    <w:rsid w:val="00690238"/>
    <w:rsid w:val="00690707"/>
    <w:rsid w:val="00692D25"/>
    <w:rsid w:val="006931C0"/>
    <w:rsid w:val="006932CB"/>
    <w:rsid w:val="006938AD"/>
    <w:rsid w:val="00693DCB"/>
    <w:rsid w:val="00694CD6"/>
    <w:rsid w:val="0069514F"/>
    <w:rsid w:val="006952EA"/>
    <w:rsid w:val="00695803"/>
    <w:rsid w:val="00695984"/>
    <w:rsid w:val="00696A09"/>
    <w:rsid w:val="00697568"/>
    <w:rsid w:val="006A0292"/>
    <w:rsid w:val="006A51EC"/>
    <w:rsid w:val="006A5AC3"/>
    <w:rsid w:val="006A7A18"/>
    <w:rsid w:val="006B0E12"/>
    <w:rsid w:val="006B2F63"/>
    <w:rsid w:val="006B4463"/>
    <w:rsid w:val="006B5E0D"/>
    <w:rsid w:val="006B6690"/>
    <w:rsid w:val="006B6695"/>
    <w:rsid w:val="006C02B1"/>
    <w:rsid w:val="006C1518"/>
    <w:rsid w:val="006C1723"/>
    <w:rsid w:val="006C283C"/>
    <w:rsid w:val="006C2B19"/>
    <w:rsid w:val="006C444D"/>
    <w:rsid w:val="006D43B1"/>
    <w:rsid w:val="006D4F2C"/>
    <w:rsid w:val="006D58FB"/>
    <w:rsid w:val="006D61AE"/>
    <w:rsid w:val="006D7C47"/>
    <w:rsid w:val="006E208A"/>
    <w:rsid w:val="006E25E6"/>
    <w:rsid w:val="006E2EF5"/>
    <w:rsid w:val="006E3532"/>
    <w:rsid w:val="006E3B05"/>
    <w:rsid w:val="006E4093"/>
    <w:rsid w:val="006E40F5"/>
    <w:rsid w:val="006E4233"/>
    <w:rsid w:val="006E4FDD"/>
    <w:rsid w:val="006E5A89"/>
    <w:rsid w:val="006E6234"/>
    <w:rsid w:val="006E7AA6"/>
    <w:rsid w:val="006F0816"/>
    <w:rsid w:val="006F1281"/>
    <w:rsid w:val="006F1793"/>
    <w:rsid w:val="006F2115"/>
    <w:rsid w:val="006F2797"/>
    <w:rsid w:val="006F4297"/>
    <w:rsid w:val="006F4310"/>
    <w:rsid w:val="006F4445"/>
    <w:rsid w:val="006F495E"/>
    <w:rsid w:val="006F50DE"/>
    <w:rsid w:val="006F5344"/>
    <w:rsid w:val="0070134D"/>
    <w:rsid w:val="00701FE2"/>
    <w:rsid w:val="0070203D"/>
    <w:rsid w:val="00703D59"/>
    <w:rsid w:val="007048DA"/>
    <w:rsid w:val="0070563E"/>
    <w:rsid w:val="00706678"/>
    <w:rsid w:val="00707CEE"/>
    <w:rsid w:val="00710EA7"/>
    <w:rsid w:val="0071139F"/>
    <w:rsid w:val="00713B28"/>
    <w:rsid w:val="00713C49"/>
    <w:rsid w:val="00714697"/>
    <w:rsid w:val="00715387"/>
    <w:rsid w:val="007154F1"/>
    <w:rsid w:val="00717D2F"/>
    <w:rsid w:val="00717E7B"/>
    <w:rsid w:val="00720DE1"/>
    <w:rsid w:val="00721A30"/>
    <w:rsid w:val="007272E3"/>
    <w:rsid w:val="00727D7B"/>
    <w:rsid w:val="00732D64"/>
    <w:rsid w:val="007335DF"/>
    <w:rsid w:val="00734B93"/>
    <w:rsid w:val="007350AA"/>
    <w:rsid w:val="0073595C"/>
    <w:rsid w:val="007362BF"/>
    <w:rsid w:val="007373AC"/>
    <w:rsid w:val="00737D31"/>
    <w:rsid w:val="00741770"/>
    <w:rsid w:val="00741E14"/>
    <w:rsid w:val="007430D4"/>
    <w:rsid w:val="007439B9"/>
    <w:rsid w:val="00743BF5"/>
    <w:rsid w:val="00743F63"/>
    <w:rsid w:val="007445DA"/>
    <w:rsid w:val="00745CCC"/>
    <w:rsid w:val="00745F0B"/>
    <w:rsid w:val="007477EF"/>
    <w:rsid w:val="007501D3"/>
    <w:rsid w:val="00750DC5"/>
    <w:rsid w:val="007513CF"/>
    <w:rsid w:val="00755480"/>
    <w:rsid w:val="00757555"/>
    <w:rsid w:val="00757A45"/>
    <w:rsid w:val="007611C3"/>
    <w:rsid w:val="00761495"/>
    <w:rsid w:val="007619FE"/>
    <w:rsid w:val="007620E4"/>
    <w:rsid w:val="00763BC0"/>
    <w:rsid w:val="007641D0"/>
    <w:rsid w:val="00764B27"/>
    <w:rsid w:val="007661D7"/>
    <w:rsid w:val="00767076"/>
    <w:rsid w:val="007673B9"/>
    <w:rsid w:val="00772272"/>
    <w:rsid w:val="00776B90"/>
    <w:rsid w:val="00780D7E"/>
    <w:rsid w:val="00782F07"/>
    <w:rsid w:val="00782FAE"/>
    <w:rsid w:val="00784CA6"/>
    <w:rsid w:val="00784E8C"/>
    <w:rsid w:val="00785228"/>
    <w:rsid w:val="00787C7E"/>
    <w:rsid w:val="00791226"/>
    <w:rsid w:val="00792341"/>
    <w:rsid w:val="0079257F"/>
    <w:rsid w:val="00792736"/>
    <w:rsid w:val="00792833"/>
    <w:rsid w:val="007932D5"/>
    <w:rsid w:val="00793C3C"/>
    <w:rsid w:val="00794EB3"/>
    <w:rsid w:val="00796298"/>
    <w:rsid w:val="00796E7C"/>
    <w:rsid w:val="00796ECE"/>
    <w:rsid w:val="00797522"/>
    <w:rsid w:val="007A0435"/>
    <w:rsid w:val="007A07E7"/>
    <w:rsid w:val="007A0AC3"/>
    <w:rsid w:val="007A343C"/>
    <w:rsid w:val="007A4F03"/>
    <w:rsid w:val="007A5C26"/>
    <w:rsid w:val="007A71FD"/>
    <w:rsid w:val="007A7877"/>
    <w:rsid w:val="007B005F"/>
    <w:rsid w:val="007B0731"/>
    <w:rsid w:val="007B3521"/>
    <w:rsid w:val="007B3967"/>
    <w:rsid w:val="007B41B2"/>
    <w:rsid w:val="007B62B3"/>
    <w:rsid w:val="007B6F64"/>
    <w:rsid w:val="007B7226"/>
    <w:rsid w:val="007B7792"/>
    <w:rsid w:val="007C084A"/>
    <w:rsid w:val="007C2C0E"/>
    <w:rsid w:val="007C30C8"/>
    <w:rsid w:val="007C4615"/>
    <w:rsid w:val="007C4683"/>
    <w:rsid w:val="007C4DD2"/>
    <w:rsid w:val="007C5A07"/>
    <w:rsid w:val="007C7FAD"/>
    <w:rsid w:val="007D0ADF"/>
    <w:rsid w:val="007D0B5B"/>
    <w:rsid w:val="007D113D"/>
    <w:rsid w:val="007D158F"/>
    <w:rsid w:val="007D1C23"/>
    <w:rsid w:val="007D375D"/>
    <w:rsid w:val="007D3C95"/>
    <w:rsid w:val="007D4C70"/>
    <w:rsid w:val="007D63A8"/>
    <w:rsid w:val="007D6880"/>
    <w:rsid w:val="007D69EB"/>
    <w:rsid w:val="007D7754"/>
    <w:rsid w:val="007E13DC"/>
    <w:rsid w:val="007E17C9"/>
    <w:rsid w:val="007E3DE1"/>
    <w:rsid w:val="007E686C"/>
    <w:rsid w:val="007F00A8"/>
    <w:rsid w:val="007F0AF0"/>
    <w:rsid w:val="007F3354"/>
    <w:rsid w:val="007F385D"/>
    <w:rsid w:val="007F3CCD"/>
    <w:rsid w:val="007F48A8"/>
    <w:rsid w:val="007F551A"/>
    <w:rsid w:val="007F6B06"/>
    <w:rsid w:val="007F760A"/>
    <w:rsid w:val="008004EB"/>
    <w:rsid w:val="0080447D"/>
    <w:rsid w:val="008045D7"/>
    <w:rsid w:val="00807C5A"/>
    <w:rsid w:val="0081073F"/>
    <w:rsid w:val="008118C6"/>
    <w:rsid w:val="00811F0E"/>
    <w:rsid w:val="008143CA"/>
    <w:rsid w:val="0081448A"/>
    <w:rsid w:val="008146B4"/>
    <w:rsid w:val="00814F12"/>
    <w:rsid w:val="008151A8"/>
    <w:rsid w:val="00815F22"/>
    <w:rsid w:val="00816462"/>
    <w:rsid w:val="0081658D"/>
    <w:rsid w:val="00816767"/>
    <w:rsid w:val="00820201"/>
    <w:rsid w:val="00820481"/>
    <w:rsid w:val="00821968"/>
    <w:rsid w:val="00821E68"/>
    <w:rsid w:val="0082303F"/>
    <w:rsid w:val="00824B49"/>
    <w:rsid w:val="00824C03"/>
    <w:rsid w:val="00826FBE"/>
    <w:rsid w:val="00826FCF"/>
    <w:rsid w:val="008276D5"/>
    <w:rsid w:val="008315B0"/>
    <w:rsid w:val="00836BC5"/>
    <w:rsid w:val="008418F3"/>
    <w:rsid w:val="00841FAA"/>
    <w:rsid w:val="00842A38"/>
    <w:rsid w:val="00843B37"/>
    <w:rsid w:val="008453D7"/>
    <w:rsid w:val="00846704"/>
    <w:rsid w:val="008467F7"/>
    <w:rsid w:val="00847858"/>
    <w:rsid w:val="00847CE8"/>
    <w:rsid w:val="00850C97"/>
    <w:rsid w:val="0085197D"/>
    <w:rsid w:val="00851A08"/>
    <w:rsid w:val="00851CA3"/>
    <w:rsid w:val="00852144"/>
    <w:rsid w:val="00853F0F"/>
    <w:rsid w:val="00862693"/>
    <w:rsid w:val="0086273D"/>
    <w:rsid w:val="00862B30"/>
    <w:rsid w:val="00862BB1"/>
    <w:rsid w:val="00863E7A"/>
    <w:rsid w:val="00864499"/>
    <w:rsid w:val="0086480B"/>
    <w:rsid w:val="0087002B"/>
    <w:rsid w:val="00870DE6"/>
    <w:rsid w:val="00870E91"/>
    <w:rsid w:val="00872B42"/>
    <w:rsid w:val="008747DF"/>
    <w:rsid w:val="00875616"/>
    <w:rsid w:val="008756E0"/>
    <w:rsid w:val="00875EA3"/>
    <w:rsid w:val="008768EC"/>
    <w:rsid w:val="008772C0"/>
    <w:rsid w:val="00881F7A"/>
    <w:rsid w:val="00883921"/>
    <w:rsid w:val="00884689"/>
    <w:rsid w:val="00884AA0"/>
    <w:rsid w:val="008852FD"/>
    <w:rsid w:val="00886163"/>
    <w:rsid w:val="0088617D"/>
    <w:rsid w:val="0088620F"/>
    <w:rsid w:val="00887DE9"/>
    <w:rsid w:val="0089255A"/>
    <w:rsid w:val="0089304F"/>
    <w:rsid w:val="00893294"/>
    <w:rsid w:val="00893BF2"/>
    <w:rsid w:val="0089577D"/>
    <w:rsid w:val="00895BFA"/>
    <w:rsid w:val="00895E4C"/>
    <w:rsid w:val="008A1945"/>
    <w:rsid w:val="008A2A72"/>
    <w:rsid w:val="008A5923"/>
    <w:rsid w:val="008A78CE"/>
    <w:rsid w:val="008B021C"/>
    <w:rsid w:val="008B1DF2"/>
    <w:rsid w:val="008B2C25"/>
    <w:rsid w:val="008B3307"/>
    <w:rsid w:val="008B4E11"/>
    <w:rsid w:val="008B4EA7"/>
    <w:rsid w:val="008B56C3"/>
    <w:rsid w:val="008B5F61"/>
    <w:rsid w:val="008B6166"/>
    <w:rsid w:val="008B7101"/>
    <w:rsid w:val="008C1845"/>
    <w:rsid w:val="008C24D1"/>
    <w:rsid w:val="008C36C0"/>
    <w:rsid w:val="008C58A1"/>
    <w:rsid w:val="008D0CB5"/>
    <w:rsid w:val="008D14B7"/>
    <w:rsid w:val="008D1E13"/>
    <w:rsid w:val="008D368C"/>
    <w:rsid w:val="008D711D"/>
    <w:rsid w:val="008D7B64"/>
    <w:rsid w:val="008D7DEE"/>
    <w:rsid w:val="008D7EBB"/>
    <w:rsid w:val="008E0A42"/>
    <w:rsid w:val="008E1B3D"/>
    <w:rsid w:val="008E1BE9"/>
    <w:rsid w:val="008E4045"/>
    <w:rsid w:val="008E45C4"/>
    <w:rsid w:val="008E4F12"/>
    <w:rsid w:val="008E7580"/>
    <w:rsid w:val="008F0D58"/>
    <w:rsid w:val="008F22F3"/>
    <w:rsid w:val="008F2438"/>
    <w:rsid w:val="008F2CA5"/>
    <w:rsid w:val="008F2D1B"/>
    <w:rsid w:val="008F2EC7"/>
    <w:rsid w:val="008F30EA"/>
    <w:rsid w:val="008F43B8"/>
    <w:rsid w:val="008F4437"/>
    <w:rsid w:val="008F4BAB"/>
    <w:rsid w:val="008F4BE8"/>
    <w:rsid w:val="008F6ECE"/>
    <w:rsid w:val="008F7598"/>
    <w:rsid w:val="008F7E2D"/>
    <w:rsid w:val="00901DB4"/>
    <w:rsid w:val="00901F9B"/>
    <w:rsid w:val="00903E44"/>
    <w:rsid w:val="00903E57"/>
    <w:rsid w:val="0090532F"/>
    <w:rsid w:val="0090556C"/>
    <w:rsid w:val="00905CE0"/>
    <w:rsid w:val="00906927"/>
    <w:rsid w:val="00906C50"/>
    <w:rsid w:val="00911BF9"/>
    <w:rsid w:val="00913C93"/>
    <w:rsid w:val="0091495B"/>
    <w:rsid w:val="00914B5A"/>
    <w:rsid w:val="00916719"/>
    <w:rsid w:val="0092075E"/>
    <w:rsid w:val="009219B6"/>
    <w:rsid w:val="00921B7E"/>
    <w:rsid w:val="00921CB5"/>
    <w:rsid w:val="00922032"/>
    <w:rsid w:val="009238B2"/>
    <w:rsid w:val="00923F58"/>
    <w:rsid w:val="00924CE8"/>
    <w:rsid w:val="00925BC5"/>
    <w:rsid w:val="0092690B"/>
    <w:rsid w:val="00927376"/>
    <w:rsid w:val="00927FA3"/>
    <w:rsid w:val="009310BF"/>
    <w:rsid w:val="0093143A"/>
    <w:rsid w:val="00932D84"/>
    <w:rsid w:val="00932E38"/>
    <w:rsid w:val="00935766"/>
    <w:rsid w:val="0093615B"/>
    <w:rsid w:val="00940450"/>
    <w:rsid w:val="00940EEF"/>
    <w:rsid w:val="00940FDE"/>
    <w:rsid w:val="009414D4"/>
    <w:rsid w:val="0094245F"/>
    <w:rsid w:val="00942B0B"/>
    <w:rsid w:val="00943482"/>
    <w:rsid w:val="00943C43"/>
    <w:rsid w:val="009445EC"/>
    <w:rsid w:val="0094482C"/>
    <w:rsid w:val="009468D3"/>
    <w:rsid w:val="00946BC9"/>
    <w:rsid w:val="009471D0"/>
    <w:rsid w:val="009477A0"/>
    <w:rsid w:val="00952146"/>
    <w:rsid w:val="0095246F"/>
    <w:rsid w:val="00952A74"/>
    <w:rsid w:val="00952EAB"/>
    <w:rsid w:val="009545B9"/>
    <w:rsid w:val="0095661A"/>
    <w:rsid w:val="00956729"/>
    <w:rsid w:val="00962DE9"/>
    <w:rsid w:val="009637D9"/>
    <w:rsid w:val="009656CA"/>
    <w:rsid w:val="00966B54"/>
    <w:rsid w:val="00966F32"/>
    <w:rsid w:val="00970361"/>
    <w:rsid w:val="00970BA8"/>
    <w:rsid w:val="00972BFE"/>
    <w:rsid w:val="00972F3D"/>
    <w:rsid w:val="00973FE9"/>
    <w:rsid w:val="0097404A"/>
    <w:rsid w:val="0097578A"/>
    <w:rsid w:val="009761DB"/>
    <w:rsid w:val="00976423"/>
    <w:rsid w:val="00976547"/>
    <w:rsid w:val="00977898"/>
    <w:rsid w:val="0098024B"/>
    <w:rsid w:val="00980CF9"/>
    <w:rsid w:val="00981A66"/>
    <w:rsid w:val="00982077"/>
    <w:rsid w:val="00982447"/>
    <w:rsid w:val="00983082"/>
    <w:rsid w:val="009834F5"/>
    <w:rsid w:val="0098381D"/>
    <w:rsid w:val="00984E18"/>
    <w:rsid w:val="0098541C"/>
    <w:rsid w:val="00985BBA"/>
    <w:rsid w:val="0098610E"/>
    <w:rsid w:val="00986896"/>
    <w:rsid w:val="00987B91"/>
    <w:rsid w:val="00992FC4"/>
    <w:rsid w:val="0099368C"/>
    <w:rsid w:val="00996EF6"/>
    <w:rsid w:val="009A07BC"/>
    <w:rsid w:val="009A1C4F"/>
    <w:rsid w:val="009A2F7C"/>
    <w:rsid w:val="009A42C1"/>
    <w:rsid w:val="009A7435"/>
    <w:rsid w:val="009A76FB"/>
    <w:rsid w:val="009B0679"/>
    <w:rsid w:val="009B08D0"/>
    <w:rsid w:val="009B1050"/>
    <w:rsid w:val="009B1173"/>
    <w:rsid w:val="009B2063"/>
    <w:rsid w:val="009B2806"/>
    <w:rsid w:val="009B3658"/>
    <w:rsid w:val="009B3BB1"/>
    <w:rsid w:val="009B4294"/>
    <w:rsid w:val="009B4E6E"/>
    <w:rsid w:val="009B57F6"/>
    <w:rsid w:val="009B5B96"/>
    <w:rsid w:val="009B62B6"/>
    <w:rsid w:val="009C00C6"/>
    <w:rsid w:val="009C0507"/>
    <w:rsid w:val="009C07F7"/>
    <w:rsid w:val="009C0945"/>
    <w:rsid w:val="009C0A05"/>
    <w:rsid w:val="009C0D66"/>
    <w:rsid w:val="009C2607"/>
    <w:rsid w:val="009C36ED"/>
    <w:rsid w:val="009C3E02"/>
    <w:rsid w:val="009C5494"/>
    <w:rsid w:val="009C5671"/>
    <w:rsid w:val="009C5AA6"/>
    <w:rsid w:val="009C6D1B"/>
    <w:rsid w:val="009C6DC3"/>
    <w:rsid w:val="009C75BB"/>
    <w:rsid w:val="009C75D1"/>
    <w:rsid w:val="009C783E"/>
    <w:rsid w:val="009C7984"/>
    <w:rsid w:val="009C7A22"/>
    <w:rsid w:val="009C7E06"/>
    <w:rsid w:val="009D17DA"/>
    <w:rsid w:val="009D2BE5"/>
    <w:rsid w:val="009D3F33"/>
    <w:rsid w:val="009D4107"/>
    <w:rsid w:val="009D4675"/>
    <w:rsid w:val="009D4AAE"/>
    <w:rsid w:val="009D6093"/>
    <w:rsid w:val="009D7F16"/>
    <w:rsid w:val="009E0500"/>
    <w:rsid w:val="009E084B"/>
    <w:rsid w:val="009E276F"/>
    <w:rsid w:val="009E379D"/>
    <w:rsid w:val="009E4A11"/>
    <w:rsid w:val="009E4EC4"/>
    <w:rsid w:val="009E66A9"/>
    <w:rsid w:val="009E79D8"/>
    <w:rsid w:val="009F0EA8"/>
    <w:rsid w:val="009F23B4"/>
    <w:rsid w:val="009F49F5"/>
    <w:rsid w:val="009F5533"/>
    <w:rsid w:val="009F572A"/>
    <w:rsid w:val="009F65EF"/>
    <w:rsid w:val="00A006B4"/>
    <w:rsid w:val="00A02D8C"/>
    <w:rsid w:val="00A03DF9"/>
    <w:rsid w:val="00A03EF3"/>
    <w:rsid w:val="00A05344"/>
    <w:rsid w:val="00A06865"/>
    <w:rsid w:val="00A07174"/>
    <w:rsid w:val="00A10042"/>
    <w:rsid w:val="00A1063B"/>
    <w:rsid w:val="00A11324"/>
    <w:rsid w:val="00A11836"/>
    <w:rsid w:val="00A11891"/>
    <w:rsid w:val="00A11CA2"/>
    <w:rsid w:val="00A12B7F"/>
    <w:rsid w:val="00A12E6F"/>
    <w:rsid w:val="00A13831"/>
    <w:rsid w:val="00A13E8B"/>
    <w:rsid w:val="00A1478A"/>
    <w:rsid w:val="00A153FC"/>
    <w:rsid w:val="00A15943"/>
    <w:rsid w:val="00A15AD6"/>
    <w:rsid w:val="00A16FF7"/>
    <w:rsid w:val="00A171F1"/>
    <w:rsid w:val="00A17AF4"/>
    <w:rsid w:val="00A210A2"/>
    <w:rsid w:val="00A22459"/>
    <w:rsid w:val="00A22F62"/>
    <w:rsid w:val="00A3123B"/>
    <w:rsid w:val="00A33A52"/>
    <w:rsid w:val="00A3449B"/>
    <w:rsid w:val="00A34B5C"/>
    <w:rsid w:val="00A34CE5"/>
    <w:rsid w:val="00A34E46"/>
    <w:rsid w:val="00A35905"/>
    <w:rsid w:val="00A35B77"/>
    <w:rsid w:val="00A3797C"/>
    <w:rsid w:val="00A41F75"/>
    <w:rsid w:val="00A426C1"/>
    <w:rsid w:val="00A44B65"/>
    <w:rsid w:val="00A50157"/>
    <w:rsid w:val="00A504F7"/>
    <w:rsid w:val="00A51834"/>
    <w:rsid w:val="00A52AC9"/>
    <w:rsid w:val="00A53529"/>
    <w:rsid w:val="00A537D1"/>
    <w:rsid w:val="00A54BAF"/>
    <w:rsid w:val="00A56102"/>
    <w:rsid w:val="00A57877"/>
    <w:rsid w:val="00A60C63"/>
    <w:rsid w:val="00A60F37"/>
    <w:rsid w:val="00A61033"/>
    <w:rsid w:val="00A616D2"/>
    <w:rsid w:val="00A62720"/>
    <w:rsid w:val="00A64918"/>
    <w:rsid w:val="00A65F46"/>
    <w:rsid w:val="00A709E7"/>
    <w:rsid w:val="00A70E1A"/>
    <w:rsid w:val="00A74989"/>
    <w:rsid w:val="00A76CCE"/>
    <w:rsid w:val="00A81AF4"/>
    <w:rsid w:val="00A83653"/>
    <w:rsid w:val="00A83E50"/>
    <w:rsid w:val="00A85C76"/>
    <w:rsid w:val="00A8642D"/>
    <w:rsid w:val="00A87FBA"/>
    <w:rsid w:val="00A915D8"/>
    <w:rsid w:val="00A91BDB"/>
    <w:rsid w:val="00A92BB3"/>
    <w:rsid w:val="00A92EC7"/>
    <w:rsid w:val="00A935E7"/>
    <w:rsid w:val="00A940F5"/>
    <w:rsid w:val="00A962FC"/>
    <w:rsid w:val="00A96C71"/>
    <w:rsid w:val="00A97045"/>
    <w:rsid w:val="00A97BBD"/>
    <w:rsid w:val="00AA064E"/>
    <w:rsid w:val="00AA124E"/>
    <w:rsid w:val="00AA1712"/>
    <w:rsid w:val="00AA2895"/>
    <w:rsid w:val="00AA46DB"/>
    <w:rsid w:val="00AA4A7B"/>
    <w:rsid w:val="00AA56AC"/>
    <w:rsid w:val="00AA5817"/>
    <w:rsid w:val="00AA6D09"/>
    <w:rsid w:val="00AA7515"/>
    <w:rsid w:val="00AA7BB2"/>
    <w:rsid w:val="00AB0284"/>
    <w:rsid w:val="00AB2BD5"/>
    <w:rsid w:val="00AB3F51"/>
    <w:rsid w:val="00AB4DBB"/>
    <w:rsid w:val="00AB5122"/>
    <w:rsid w:val="00AB5D91"/>
    <w:rsid w:val="00AB64A4"/>
    <w:rsid w:val="00AB6C60"/>
    <w:rsid w:val="00AB7A53"/>
    <w:rsid w:val="00AC1BF1"/>
    <w:rsid w:val="00AC3149"/>
    <w:rsid w:val="00AC417D"/>
    <w:rsid w:val="00AC5F05"/>
    <w:rsid w:val="00AC6105"/>
    <w:rsid w:val="00AC7D15"/>
    <w:rsid w:val="00AD04A6"/>
    <w:rsid w:val="00AD0D8F"/>
    <w:rsid w:val="00AD1226"/>
    <w:rsid w:val="00AD1908"/>
    <w:rsid w:val="00AD1B49"/>
    <w:rsid w:val="00AD240E"/>
    <w:rsid w:val="00AD3D41"/>
    <w:rsid w:val="00AD48D9"/>
    <w:rsid w:val="00AD4C4B"/>
    <w:rsid w:val="00AD4D61"/>
    <w:rsid w:val="00AD7375"/>
    <w:rsid w:val="00AD7E94"/>
    <w:rsid w:val="00AE0249"/>
    <w:rsid w:val="00AE293E"/>
    <w:rsid w:val="00AE3E64"/>
    <w:rsid w:val="00AE432B"/>
    <w:rsid w:val="00AE4771"/>
    <w:rsid w:val="00AE4CD4"/>
    <w:rsid w:val="00AE5A03"/>
    <w:rsid w:val="00AE6793"/>
    <w:rsid w:val="00AE686F"/>
    <w:rsid w:val="00AE6E14"/>
    <w:rsid w:val="00AE7B1B"/>
    <w:rsid w:val="00AF03EB"/>
    <w:rsid w:val="00AF1750"/>
    <w:rsid w:val="00AF3C57"/>
    <w:rsid w:val="00AF4479"/>
    <w:rsid w:val="00AF5C94"/>
    <w:rsid w:val="00B013A0"/>
    <w:rsid w:val="00B01B40"/>
    <w:rsid w:val="00B02329"/>
    <w:rsid w:val="00B05005"/>
    <w:rsid w:val="00B05DE1"/>
    <w:rsid w:val="00B06088"/>
    <w:rsid w:val="00B11ABE"/>
    <w:rsid w:val="00B12121"/>
    <w:rsid w:val="00B136DF"/>
    <w:rsid w:val="00B14C83"/>
    <w:rsid w:val="00B154E0"/>
    <w:rsid w:val="00B16DAD"/>
    <w:rsid w:val="00B171EF"/>
    <w:rsid w:val="00B22262"/>
    <w:rsid w:val="00B222F7"/>
    <w:rsid w:val="00B223D8"/>
    <w:rsid w:val="00B22F1D"/>
    <w:rsid w:val="00B2706A"/>
    <w:rsid w:val="00B27A50"/>
    <w:rsid w:val="00B30690"/>
    <w:rsid w:val="00B308C9"/>
    <w:rsid w:val="00B31033"/>
    <w:rsid w:val="00B3179C"/>
    <w:rsid w:val="00B31B3C"/>
    <w:rsid w:val="00B3239F"/>
    <w:rsid w:val="00B32D54"/>
    <w:rsid w:val="00B34C2E"/>
    <w:rsid w:val="00B3574E"/>
    <w:rsid w:val="00B366ED"/>
    <w:rsid w:val="00B3778E"/>
    <w:rsid w:val="00B4022D"/>
    <w:rsid w:val="00B410BE"/>
    <w:rsid w:val="00B41A66"/>
    <w:rsid w:val="00B41E9F"/>
    <w:rsid w:val="00B42309"/>
    <w:rsid w:val="00B42552"/>
    <w:rsid w:val="00B426F0"/>
    <w:rsid w:val="00B44160"/>
    <w:rsid w:val="00B443EA"/>
    <w:rsid w:val="00B455AC"/>
    <w:rsid w:val="00B46A7B"/>
    <w:rsid w:val="00B47608"/>
    <w:rsid w:val="00B47D86"/>
    <w:rsid w:val="00B509B2"/>
    <w:rsid w:val="00B51516"/>
    <w:rsid w:val="00B54D2C"/>
    <w:rsid w:val="00B55E8E"/>
    <w:rsid w:val="00B56565"/>
    <w:rsid w:val="00B567B1"/>
    <w:rsid w:val="00B609CE"/>
    <w:rsid w:val="00B6243E"/>
    <w:rsid w:val="00B62937"/>
    <w:rsid w:val="00B62957"/>
    <w:rsid w:val="00B62B23"/>
    <w:rsid w:val="00B648E2"/>
    <w:rsid w:val="00B64D67"/>
    <w:rsid w:val="00B6583E"/>
    <w:rsid w:val="00B65F56"/>
    <w:rsid w:val="00B66082"/>
    <w:rsid w:val="00B66B7F"/>
    <w:rsid w:val="00B70D9D"/>
    <w:rsid w:val="00B70DF2"/>
    <w:rsid w:val="00B71E65"/>
    <w:rsid w:val="00B7228C"/>
    <w:rsid w:val="00B724DE"/>
    <w:rsid w:val="00B72C3D"/>
    <w:rsid w:val="00B7383B"/>
    <w:rsid w:val="00B7392F"/>
    <w:rsid w:val="00B74C7B"/>
    <w:rsid w:val="00B7549E"/>
    <w:rsid w:val="00B8062B"/>
    <w:rsid w:val="00B80A43"/>
    <w:rsid w:val="00B81136"/>
    <w:rsid w:val="00B81476"/>
    <w:rsid w:val="00B8181A"/>
    <w:rsid w:val="00B83D97"/>
    <w:rsid w:val="00B85AAA"/>
    <w:rsid w:val="00B87421"/>
    <w:rsid w:val="00B92A85"/>
    <w:rsid w:val="00B9725E"/>
    <w:rsid w:val="00BA0ACA"/>
    <w:rsid w:val="00BA1714"/>
    <w:rsid w:val="00BA2824"/>
    <w:rsid w:val="00BA2A4B"/>
    <w:rsid w:val="00BA2E3B"/>
    <w:rsid w:val="00BA49E8"/>
    <w:rsid w:val="00BA5B8D"/>
    <w:rsid w:val="00BA6512"/>
    <w:rsid w:val="00BA6787"/>
    <w:rsid w:val="00BA693B"/>
    <w:rsid w:val="00BA6ACF"/>
    <w:rsid w:val="00BA6ED0"/>
    <w:rsid w:val="00BA70E2"/>
    <w:rsid w:val="00BB1A38"/>
    <w:rsid w:val="00BB1F0C"/>
    <w:rsid w:val="00BB2626"/>
    <w:rsid w:val="00BB2927"/>
    <w:rsid w:val="00BB72D2"/>
    <w:rsid w:val="00BB73E7"/>
    <w:rsid w:val="00BC09D8"/>
    <w:rsid w:val="00BC1950"/>
    <w:rsid w:val="00BC4017"/>
    <w:rsid w:val="00BC4845"/>
    <w:rsid w:val="00BC7136"/>
    <w:rsid w:val="00BC7F78"/>
    <w:rsid w:val="00BD0054"/>
    <w:rsid w:val="00BD0CA5"/>
    <w:rsid w:val="00BD0E50"/>
    <w:rsid w:val="00BD1F25"/>
    <w:rsid w:val="00BD3F1E"/>
    <w:rsid w:val="00BD55EA"/>
    <w:rsid w:val="00BD6B7C"/>
    <w:rsid w:val="00BD6CD1"/>
    <w:rsid w:val="00BD7EA9"/>
    <w:rsid w:val="00BE00C6"/>
    <w:rsid w:val="00BE2657"/>
    <w:rsid w:val="00BE27E7"/>
    <w:rsid w:val="00BE3BC7"/>
    <w:rsid w:val="00BE5ED0"/>
    <w:rsid w:val="00BE7B18"/>
    <w:rsid w:val="00BF1356"/>
    <w:rsid w:val="00BF1C17"/>
    <w:rsid w:val="00BF292E"/>
    <w:rsid w:val="00BF2F54"/>
    <w:rsid w:val="00BF38B4"/>
    <w:rsid w:val="00BF4C12"/>
    <w:rsid w:val="00BF4F70"/>
    <w:rsid w:val="00BF5D1E"/>
    <w:rsid w:val="00BF623C"/>
    <w:rsid w:val="00BF7F6A"/>
    <w:rsid w:val="00C00EB6"/>
    <w:rsid w:val="00C00FD0"/>
    <w:rsid w:val="00C01947"/>
    <w:rsid w:val="00C0314E"/>
    <w:rsid w:val="00C04447"/>
    <w:rsid w:val="00C04C19"/>
    <w:rsid w:val="00C059CA"/>
    <w:rsid w:val="00C05F37"/>
    <w:rsid w:val="00C05F75"/>
    <w:rsid w:val="00C110FB"/>
    <w:rsid w:val="00C1485F"/>
    <w:rsid w:val="00C14DFA"/>
    <w:rsid w:val="00C150CD"/>
    <w:rsid w:val="00C176B6"/>
    <w:rsid w:val="00C20C0F"/>
    <w:rsid w:val="00C21264"/>
    <w:rsid w:val="00C21CA6"/>
    <w:rsid w:val="00C21D19"/>
    <w:rsid w:val="00C21D35"/>
    <w:rsid w:val="00C22F27"/>
    <w:rsid w:val="00C2553D"/>
    <w:rsid w:val="00C34160"/>
    <w:rsid w:val="00C35614"/>
    <w:rsid w:val="00C35E77"/>
    <w:rsid w:val="00C372C5"/>
    <w:rsid w:val="00C4021D"/>
    <w:rsid w:val="00C40894"/>
    <w:rsid w:val="00C44092"/>
    <w:rsid w:val="00C45BCD"/>
    <w:rsid w:val="00C4644E"/>
    <w:rsid w:val="00C47932"/>
    <w:rsid w:val="00C508F1"/>
    <w:rsid w:val="00C51F07"/>
    <w:rsid w:val="00C523F7"/>
    <w:rsid w:val="00C53029"/>
    <w:rsid w:val="00C55FB7"/>
    <w:rsid w:val="00C57444"/>
    <w:rsid w:val="00C57462"/>
    <w:rsid w:val="00C5797B"/>
    <w:rsid w:val="00C6064A"/>
    <w:rsid w:val="00C61180"/>
    <w:rsid w:val="00C61CDA"/>
    <w:rsid w:val="00C6378A"/>
    <w:rsid w:val="00C63C31"/>
    <w:rsid w:val="00C678B7"/>
    <w:rsid w:val="00C707FE"/>
    <w:rsid w:val="00C70B37"/>
    <w:rsid w:val="00C73FEF"/>
    <w:rsid w:val="00C745E5"/>
    <w:rsid w:val="00C74C64"/>
    <w:rsid w:val="00C74EDB"/>
    <w:rsid w:val="00C77B15"/>
    <w:rsid w:val="00C80AED"/>
    <w:rsid w:val="00C82807"/>
    <w:rsid w:val="00C84670"/>
    <w:rsid w:val="00C856A9"/>
    <w:rsid w:val="00C9036E"/>
    <w:rsid w:val="00C9044A"/>
    <w:rsid w:val="00C91BA0"/>
    <w:rsid w:val="00C92104"/>
    <w:rsid w:val="00C938BC"/>
    <w:rsid w:val="00C94C3E"/>
    <w:rsid w:val="00C957C2"/>
    <w:rsid w:val="00C95B64"/>
    <w:rsid w:val="00C96507"/>
    <w:rsid w:val="00C969CE"/>
    <w:rsid w:val="00CA15C4"/>
    <w:rsid w:val="00CA3097"/>
    <w:rsid w:val="00CA309B"/>
    <w:rsid w:val="00CA376A"/>
    <w:rsid w:val="00CA4283"/>
    <w:rsid w:val="00CA4B13"/>
    <w:rsid w:val="00CA6352"/>
    <w:rsid w:val="00CA694E"/>
    <w:rsid w:val="00CA7B5D"/>
    <w:rsid w:val="00CA7DBD"/>
    <w:rsid w:val="00CB0FD5"/>
    <w:rsid w:val="00CB16D2"/>
    <w:rsid w:val="00CB186C"/>
    <w:rsid w:val="00CB1FEE"/>
    <w:rsid w:val="00CB355A"/>
    <w:rsid w:val="00CB37B3"/>
    <w:rsid w:val="00CB3D02"/>
    <w:rsid w:val="00CB55E8"/>
    <w:rsid w:val="00CB629E"/>
    <w:rsid w:val="00CB656A"/>
    <w:rsid w:val="00CB6A06"/>
    <w:rsid w:val="00CC1D82"/>
    <w:rsid w:val="00CC2047"/>
    <w:rsid w:val="00CD08A8"/>
    <w:rsid w:val="00CD1565"/>
    <w:rsid w:val="00CD16F1"/>
    <w:rsid w:val="00CD1770"/>
    <w:rsid w:val="00CD1DBE"/>
    <w:rsid w:val="00CD42F1"/>
    <w:rsid w:val="00CD45F7"/>
    <w:rsid w:val="00CD4640"/>
    <w:rsid w:val="00CD481E"/>
    <w:rsid w:val="00CD67F4"/>
    <w:rsid w:val="00CD6CEA"/>
    <w:rsid w:val="00CE0939"/>
    <w:rsid w:val="00CE27B7"/>
    <w:rsid w:val="00CE60A2"/>
    <w:rsid w:val="00CF601F"/>
    <w:rsid w:val="00CF647B"/>
    <w:rsid w:val="00CF69DB"/>
    <w:rsid w:val="00CF7496"/>
    <w:rsid w:val="00CF76A3"/>
    <w:rsid w:val="00CF781A"/>
    <w:rsid w:val="00D022D7"/>
    <w:rsid w:val="00D05DF7"/>
    <w:rsid w:val="00D0616F"/>
    <w:rsid w:val="00D10094"/>
    <w:rsid w:val="00D10B50"/>
    <w:rsid w:val="00D126E8"/>
    <w:rsid w:val="00D12BA0"/>
    <w:rsid w:val="00D130BC"/>
    <w:rsid w:val="00D13606"/>
    <w:rsid w:val="00D13930"/>
    <w:rsid w:val="00D13B51"/>
    <w:rsid w:val="00D13C8D"/>
    <w:rsid w:val="00D21332"/>
    <w:rsid w:val="00D22050"/>
    <w:rsid w:val="00D2220B"/>
    <w:rsid w:val="00D2454A"/>
    <w:rsid w:val="00D26500"/>
    <w:rsid w:val="00D270F9"/>
    <w:rsid w:val="00D27506"/>
    <w:rsid w:val="00D310A5"/>
    <w:rsid w:val="00D31EDC"/>
    <w:rsid w:val="00D32575"/>
    <w:rsid w:val="00D326D1"/>
    <w:rsid w:val="00D32A22"/>
    <w:rsid w:val="00D3439C"/>
    <w:rsid w:val="00D3466F"/>
    <w:rsid w:val="00D350A5"/>
    <w:rsid w:val="00D36184"/>
    <w:rsid w:val="00D37F1B"/>
    <w:rsid w:val="00D37F5D"/>
    <w:rsid w:val="00D41D95"/>
    <w:rsid w:val="00D42438"/>
    <w:rsid w:val="00D4301D"/>
    <w:rsid w:val="00D43B7A"/>
    <w:rsid w:val="00D43E4A"/>
    <w:rsid w:val="00D446CA"/>
    <w:rsid w:val="00D44BB7"/>
    <w:rsid w:val="00D45297"/>
    <w:rsid w:val="00D4535B"/>
    <w:rsid w:val="00D45602"/>
    <w:rsid w:val="00D46F48"/>
    <w:rsid w:val="00D47CD3"/>
    <w:rsid w:val="00D50246"/>
    <w:rsid w:val="00D50871"/>
    <w:rsid w:val="00D515DF"/>
    <w:rsid w:val="00D51962"/>
    <w:rsid w:val="00D53417"/>
    <w:rsid w:val="00D55766"/>
    <w:rsid w:val="00D55963"/>
    <w:rsid w:val="00D56CD1"/>
    <w:rsid w:val="00D6079F"/>
    <w:rsid w:val="00D60B29"/>
    <w:rsid w:val="00D60C5C"/>
    <w:rsid w:val="00D610E2"/>
    <w:rsid w:val="00D61A23"/>
    <w:rsid w:val="00D6248D"/>
    <w:rsid w:val="00D62F0E"/>
    <w:rsid w:val="00D63442"/>
    <w:rsid w:val="00D63903"/>
    <w:rsid w:val="00D63BFA"/>
    <w:rsid w:val="00D65085"/>
    <w:rsid w:val="00D65DB2"/>
    <w:rsid w:val="00D66367"/>
    <w:rsid w:val="00D67E39"/>
    <w:rsid w:val="00D70FD1"/>
    <w:rsid w:val="00D72992"/>
    <w:rsid w:val="00D7346A"/>
    <w:rsid w:val="00D73760"/>
    <w:rsid w:val="00D746BB"/>
    <w:rsid w:val="00D75243"/>
    <w:rsid w:val="00D761E5"/>
    <w:rsid w:val="00D76609"/>
    <w:rsid w:val="00D8117A"/>
    <w:rsid w:val="00D8144D"/>
    <w:rsid w:val="00D837C8"/>
    <w:rsid w:val="00D84023"/>
    <w:rsid w:val="00D84166"/>
    <w:rsid w:val="00D86884"/>
    <w:rsid w:val="00D86F39"/>
    <w:rsid w:val="00D87795"/>
    <w:rsid w:val="00D87FDA"/>
    <w:rsid w:val="00D9091F"/>
    <w:rsid w:val="00D917AD"/>
    <w:rsid w:val="00D937EF"/>
    <w:rsid w:val="00D945CC"/>
    <w:rsid w:val="00D955BD"/>
    <w:rsid w:val="00D960F4"/>
    <w:rsid w:val="00D97C84"/>
    <w:rsid w:val="00DA0A71"/>
    <w:rsid w:val="00DA20F3"/>
    <w:rsid w:val="00DA402B"/>
    <w:rsid w:val="00DA5D90"/>
    <w:rsid w:val="00DA73FB"/>
    <w:rsid w:val="00DB29AF"/>
    <w:rsid w:val="00DB4717"/>
    <w:rsid w:val="00DB498B"/>
    <w:rsid w:val="00DB732A"/>
    <w:rsid w:val="00DB7E6C"/>
    <w:rsid w:val="00DC0E41"/>
    <w:rsid w:val="00DC2C74"/>
    <w:rsid w:val="00DC5608"/>
    <w:rsid w:val="00DC747F"/>
    <w:rsid w:val="00DC7863"/>
    <w:rsid w:val="00DC78B8"/>
    <w:rsid w:val="00DD120B"/>
    <w:rsid w:val="00DD19A2"/>
    <w:rsid w:val="00DD2117"/>
    <w:rsid w:val="00DD4E6E"/>
    <w:rsid w:val="00DD5202"/>
    <w:rsid w:val="00DD5676"/>
    <w:rsid w:val="00DD599B"/>
    <w:rsid w:val="00DD7099"/>
    <w:rsid w:val="00DD709C"/>
    <w:rsid w:val="00DE01F2"/>
    <w:rsid w:val="00DE070E"/>
    <w:rsid w:val="00DE0C31"/>
    <w:rsid w:val="00DE52F3"/>
    <w:rsid w:val="00DE5736"/>
    <w:rsid w:val="00DE5F70"/>
    <w:rsid w:val="00DE6505"/>
    <w:rsid w:val="00DF0129"/>
    <w:rsid w:val="00DF27AC"/>
    <w:rsid w:val="00DF3DE1"/>
    <w:rsid w:val="00DF4F33"/>
    <w:rsid w:val="00DF68DF"/>
    <w:rsid w:val="00DF6B88"/>
    <w:rsid w:val="00DF7438"/>
    <w:rsid w:val="00E00E43"/>
    <w:rsid w:val="00E01A18"/>
    <w:rsid w:val="00E021E8"/>
    <w:rsid w:val="00E0235D"/>
    <w:rsid w:val="00E030CA"/>
    <w:rsid w:val="00E031FC"/>
    <w:rsid w:val="00E0370A"/>
    <w:rsid w:val="00E03C6D"/>
    <w:rsid w:val="00E04BEB"/>
    <w:rsid w:val="00E054EA"/>
    <w:rsid w:val="00E05D5B"/>
    <w:rsid w:val="00E062F7"/>
    <w:rsid w:val="00E07E51"/>
    <w:rsid w:val="00E10570"/>
    <w:rsid w:val="00E12C73"/>
    <w:rsid w:val="00E12EB4"/>
    <w:rsid w:val="00E13175"/>
    <w:rsid w:val="00E137A4"/>
    <w:rsid w:val="00E144E0"/>
    <w:rsid w:val="00E14595"/>
    <w:rsid w:val="00E14655"/>
    <w:rsid w:val="00E14D4E"/>
    <w:rsid w:val="00E15227"/>
    <w:rsid w:val="00E15942"/>
    <w:rsid w:val="00E15AEB"/>
    <w:rsid w:val="00E20CD6"/>
    <w:rsid w:val="00E222EA"/>
    <w:rsid w:val="00E2488F"/>
    <w:rsid w:val="00E26458"/>
    <w:rsid w:val="00E27884"/>
    <w:rsid w:val="00E3129F"/>
    <w:rsid w:val="00E3153E"/>
    <w:rsid w:val="00E316DC"/>
    <w:rsid w:val="00E32B0F"/>
    <w:rsid w:val="00E3398D"/>
    <w:rsid w:val="00E33C83"/>
    <w:rsid w:val="00E33E91"/>
    <w:rsid w:val="00E340C0"/>
    <w:rsid w:val="00E417EF"/>
    <w:rsid w:val="00E45939"/>
    <w:rsid w:val="00E466E6"/>
    <w:rsid w:val="00E47D3E"/>
    <w:rsid w:val="00E5284F"/>
    <w:rsid w:val="00E52F79"/>
    <w:rsid w:val="00E5327B"/>
    <w:rsid w:val="00E53392"/>
    <w:rsid w:val="00E57A5F"/>
    <w:rsid w:val="00E608F4"/>
    <w:rsid w:val="00E60B67"/>
    <w:rsid w:val="00E61514"/>
    <w:rsid w:val="00E640A4"/>
    <w:rsid w:val="00E640C5"/>
    <w:rsid w:val="00E66933"/>
    <w:rsid w:val="00E669A9"/>
    <w:rsid w:val="00E67E3E"/>
    <w:rsid w:val="00E72074"/>
    <w:rsid w:val="00E73094"/>
    <w:rsid w:val="00E74981"/>
    <w:rsid w:val="00E74E8B"/>
    <w:rsid w:val="00E74F48"/>
    <w:rsid w:val="00E754FD"/>
    <w:rsid w:val="00E75E39"/>
    <w:rsid w:val="00E81B56"/>
    <w:rsid w:val="00E81D5C"/>
    <w:rsid w:val="00E82303"/>
    <w:rsid w:val="00E825BF"/>
    <w:rsid w:val="00E8296C"/>
    <w:rsid w:val="00E82B8D"/>
    <w:rsid w:val="00E833DA"/>
    <w:rsid w:val="00E83460"/>
    <w:rsid w:val="00E83880"/>
    <w:rsid w:val="00E84E94"/>
    <w:rsid w:val="00E850EA"/>
    <w:rsid w:val="00E85826"/>
    <w:rsid w:val="00E8599C"/>
    <w:rsid w:val="00E86855"/>
    <w:rsid w:val="00E91622"/>
    <w:rsid w:val="00E9225D"/>
    <w:rsid w:val="00E92C25"/>
    <w:rsid w:val="00E9352B"/>
    <w:rsid w:val="00E9380A"/>
    <w:rsid w:val="00E93CC5"/>
    <w:rsid w:val="00E95E71"/>
    <w:rsid w:val="00E9685C"/>
    <w:rsid w:val="00E97870"/>
    <w:rsid w:val="00E97BC5"/>
    <w:rsid w:val="00EA11BF"/>
    <w:rsid w:val="00EA30E5"/>
    <w:rsid w:val="00EA544C"/>
    <w:rsid w:val="00EA5E07"/>
    <w:rsid w:val="00EA6A54"/>
    <w:rsid w:val="00EA7290"/>
    <w:rsid w:val="00EA74DE"/>
    <w:rsid w:val="00EA76BA"/>
    <w:rsid w:val="00EA7CDB"/>
    <w:rsid w:val="00EB200F"/>
    <w:rsid w:val="00EB3A82"/>
    <w:rsid w:val="00EB598A"/>
    <w:rsid w:val="00EB6031"/>
    <w:rsid w:val="00EB7F92"/>
    <w:rsid w:val="00EC0C77"/>
    <w:rsid w:val="00EC12F2"/>
    <w:rsid w:val="00EC309D"/>
    <w:rsid w:val="00EC33D3"/>
    <w:rsid w:val="00EC3D70"/>
    <w:rsid w:val="00EC556B"/>
    <w:rsid w:val="00EC55FB"/>
    <w:rsid w:val="00EC6350"/>
    <w:rsid w:val="00EC735A"/>
    <w:rsid w:val="00EC7AF6"/>
    <w:rsid w:val="00EC7BFD"/>
    <w:rsid w:val="00ED2F45"/>
    <w:rsid w:val="00ED4427"/>
    <w:rsid w:val="00ED4F36"/>
    <w:rsid w:val="00ED584D"/>
    <w:rsid w:val="00ED5A7A"/>
    <w:rsid w:val="00ED6742"/>
    <w:rsid w:val="00EE1973"/>
    <w:rsid w:val="00EE63E2"/>
    <w:rsid w:val="00EE7FFD"/>
    <w:rsid w:val="00EF10B8"/>
    <w:rsid w:val="00EF1E36"/>
    <w:rsid w:val="00EF1E83"/>
    <w:rsid w:val="00EF2012"/>
    <w:rsid w:val="00EF20CE"/>
    <w:rsid w:val="00EF2A2C"/>
    <w:rsid w:val="00EF2D8F"/>
    <w:rsid w:val="00EF2DAB"/>
    <w:rsid w:val="00EF351B"/>
    <w:rsid w:val="00EF6E58"/>
    <w:rsid w:val="00F01490"/>
    <w:rsid w:val="00F0158E"/>
    <w:rsid w:val="00F02EB4"/>
    <w:rsid w:val="00F04903"/>
    <w:rsid w:val="00F04FF0"/>
    <w:rsid w:val="00F05021"/>
    <w:rsid w:val="00F06DD8"/>
    <w:rsid w:val="00F07541"/>
    <w:rsid w:val="00F1164F"/>
    <w:rsid w:val="00F1300B"/>
    <w:rsid w:val="00F14441"/>
    <w:rsid w:val="00F14F9D"/>
    <w:rsid w:val="00F17FCE"/>
    <w:rsid w:val="00F22D8F"/>
    <w:rsid w:val="00F23EEA"/>
    <w:rsid w:val="00F24546"/>
    <w:rsid w:val="00F250A1"/>
    <w:rsid w:val="00F25A7B"/>
    <w:rsid w:val="00F2619B"/>
    <w:rsid w:val="00F26326"/>
    <w:rsid w:val="00F307A4"/>
    <w:rsid w:val="00F3160F"/>
    <w:rsid w:val="00F3225D"/>
    <w:rsid w:val="00F329F9"/>
    <w:rsid w:val="00F33C83"/>
    <w:rsid w:val="00F34FD2"/>
    <w:rsid w:val="00F357BE"/>
    <w:rsid w:val="00F35E7B"/>
    <w:rsid w:val="00F36675"/>
    <w:rsid w:val="00F3781F"/>
    <w:rsid w:val="00F37BA5"/>
    <w:rsid w:val="00F411A6"/>
    <w:rsid w:val="00F41BE0"/>
    <w:rsid w:val="00F421CF"/>
    <w:rsid w:val="00F511CE"/>
    <w:rsid w:val="00F5485A"/>
    <w:rsid w:val="00F557FB"/>
    <w:rsid w:val="00F56ECB"/>
    <w:rsid w:val="00F56F29"/>
    <w:rsid w:val="00F571A1"/>
    <w:rsid w:val="00F5766C"/>
    <w:rsid w:val="00F6020C"/>
    <w:rsid w:val="00F607F0"/>
    <w:rsid w:val="00F620C3"/>
    <w:rsid w:val="00F637E8"/>
    <w:rsid w:val="00F6543F"/>
    <w:rsid w:val="00F66F4E"/>
    <w:rsid w:val="00F679F3"/>
    <w:rsid w:val="00F67D47"/>
    <w:rsid w:val="00F711EF"/>
    <w:rsid w:val="00F717B7"/>
    <w:rsid w:val="00F71879"/>
    <w:rsid w:val="00F71968"/>
    <w:rsid w:val="00F740A3"/>
    <w:rsid w:val="00F75C94"/>
    <w:rsid w:val="00F76FF2"/>
    <w:rsid w:val="00F77605"/>
    <w:rsid w:val="00F77FFA"/>
    <w:rsid w:val="00F80500"/>
    <w:rsid w:val="00F8064A"/>
    <w:rsid w:val="00F858DC"/>
    <w:rsid w:val="00F8607C"/>
    <w:rsid w:val="00F8767F"/>
    <w:rsid w:val="00F90013"/>
    <w:rsid w:val="00F907BF"/>
    <w:rsid w:val="00F90D28"/>
    <w:rsid w:val="00F91922"/>
    <w:rsid w:val="00F923C0"/>
    <w:rsid w:val="00F92FE0"/>
    <w:rsid w:val="00F94F97"/>
    <w:rsid w:val="00F965CA"/>
    <w:rsid w:val="00F96D24"/>
    <w:rsid w:val="00F979E1"/>
    <w:rsid w:val="00FA06FA"/>
    <w:rsid w:val="00FA0D0D"/>
    <w:rsid w:val="00FA266A"/>
    <w:rsid w:val="00FA60B7"/>
    <w:rsid w:val="00FA636E"/>
    <w:rsid w:val="00FA7CCF"/>
    <w:rsid w:val="00FB0FCA"/>
    <w:rsid w:val="00FB1711"/>
    <w:rsid w:val="00FB1D35"/>
    <w:rsid w:val="00FB294C"/>
    <w:rsid w:val="00FB2B60"/>
    <w:rsid w:val="00FB2C8C"/>
    <w:rsid w:val="00FB456C"/>
    <w:rsid w:val="00FB603B"/>
    <w:rsid w:val="00FB6C78"/>
    <w:rsid w:val="00FB6ECA"/>
    <w:rsid w:val="00FB7D4D"/>
    <w:rsid w:val="00FC0170"/>
    <w:rsid w:val="00FC05F6"/>
    <w:rsid w:val="00FC2B85"/>
    <w:rsid w:val="00FC30D9"/>
    <w:rsid w:val="00FC3BE0"/>
    <w:rsid w:val="00FC3CEE"/>
    <w:rsid w:val="00FC6390"/>
    <w:rsid w:val="00FC66AE"/>
    <w:rsid w:val="00FD285E"/>
    <w:rsid w:val="00FD35DA"/>
    <w:rsid w:val="00FD3B60"/>
    <w:rsid w:val="00FD3FFE"/>
    <w:rsid w:val="00FD6860"/>
    <w:rsid w:val="00FD68DC"/>
    <w:rsid w:val="00FE034A"/>
    <w:rsid w:val="00FE1067"/>
    <w:rsid w:val="00FE3F50"/>
    <w:rsid w:val="00FE40A9"/>
    <w:rsid w:val="00FE464A"/>
    <w:rsid w:val="00FE5B42"/>
    <w:rsid w:val="00FE7499"/>
    <w:rsid w:val="00FF126E"/>
    <w:rsid w:val="00FF16D3"/>
    <w:rsid w:val="00FF210C"/>
    <w:rsid w:val="00FF3846"/>
    <w:rsid w:val="00FF449C"/>
    <w:rsid w:val="00FF4857"/>
    <w:rsid w:val="00FF4FC5"/>
    <w:rsid w:val="00FF599C"/>
    <w:rsid w:val="00FF5AD2"/>
    <w:rsid w:val="00FF5B48"/>
    <w:rsid w:val="00FF5EF5"/>
    <w:rsid w:val="00FF6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Block Text"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954"/>
    <w:rPr>
      <w:rFonts w:ascii="Arial" w:hAnsi="Arial"/>
      <w:sz w:val="22"/>
      <w:szCs w:val="24"/>
      <w:lang w:val="en-GB"/>
    </w:rPr>
  </w:style>
  <w:style w:type="paragraph" w:styleId="Heading1">
    <w:name w:val="heading 1"/>
    <w:aliases w:val="Section Heading,First level,T1,h1,PR9,Section,level2 hdg"/>
    <w:basedOn w:val="Normal"/>
    <w:next w:val="Normal"/>
    <w:autoRedefine/>
    <w:uiPriority w:val="99"/>
    <w:qFormat/>
    <w:rsid w:val="001E5E45"/>
    <w:pPr>
      <w:keepNext/>
      <w:numPr>
        <w:numId w:val="12"/>
      </w:numPr>
      <w:pBdr>
        <w:top w:val="single" w:sz="4" w:space="1" w:color="auto"/>
        <w:bottom w:val="single" w:sz="4" w:space="1" w:color="auto"/>
      </w:pBdr>
      <w:tabs>
        <w:tab w:val="clear" w:pos="541"/>
        <w:tab w:val="num" w:pos="360"/>
      </w:tabs>
      <w:spacing w:after="120"/>
      <w:ind w:left="0" w:firstLine="0"/>
      <w:jc w:val="center"/>
      <w:outlineLvl w:val="0"/>
    </w:pPr>
    <w:rPr>
      <w:b/>
      <w:bCs/>
      <w:sz w:val="28"/>
      <w:lang w:val="en-IE"/>
    </w:rPr>
  </w:style>
  <w:style w:type="paragraph" w:styleId="Heading2">
    <w:name w:val="heading 2"/>
    <w:aliases w:val="Reset numbering,Second level,T2,h2,PR10"/>
    <w:basedOn w:val="Normal"/>
    <w:next w:val="Normal"/>
    <w:qFormat/>
    <w:rsid w:val="001E5E45"/>
    <w:pPr>
      <w:keepNext/>
      <w:numPr>
        <w:ilvl w:val="1"/>
        <w:numId w:val="12"/>
      </w:numPr>
      <w:tabs>
        <w:tab w:val="clear" w:pos="937"/>
        <w:tab w:val="num" w:pos="360"/>
      </w:tabs>
      <w:spacing w:after="120"/>
      <w:ind w:left="0" w:firstLine="0"/>
      <w:jc w:val="both"/>
      <w:outlineLvl w:val="1"/>
    </w:pPr>
    <w:rPr>
      <w:rFonts w:cs="Arial"/>
      <w:b/>
      <w:sz w:val="24"/>
      <w:szCs w:val="22"/>
    </w:rPr>
  </w:style>
  <w:style w:type="paragraph" w:styleId="Heading3">
    <w:name w:val="heading 3"/>
    <w:aliases w:val=".,Level 1 - 1,H3,Third level,T3,PR11"/>
    <w:basedOn w:val="Normal"/>
    <w:next w:val="Normal"/>
    <w:uiPriority w:val="99"/>
    <w:qFormat/>
    <w:rsid w:val="001E5E45"/>
    <w:pPr>
      <w:keepNext/>
      <w:numPr>
        <w:ilvl w:val="2"/>
        <w:numId w:val="12"/>
      </w:numPr>
      <w:tabs>
        <w:tab w:val="clear" w:pos="901"/>
        <w:tab w:val="num" w:pos="360"/>
      </w:tabs>
      <w:ind w:left="0" w:firstLine="0"/>
      <w:outlineLvl w:val="2"/>
    </w:pPr>
    <w:rPr>
      <w:b/>
      <w:bCs/>
      <w:sz w:val="28"/>
    </w:rPr>
  </w:style>
  <w:style w:type="paragraph" w:styleId="Heading4">
    <w:name w:val="heading 4"/>
    <w:aliases w:val="Level 2 - a,Fourth level,T4,PR12,Sub-Minor"/>
    <w:basedOn w:val="Normal"/>
    <w:next w:val="Normal"/>
    <w:uiPriority w:val="99"/>
    <w:qFormat/>
    <w:rsid w:val="001E5E45"/>
    <w:pPr>
      <w:keepNext/>
      <w:numPr>
        <w:numId w:val="11"/>
      </w:numPr>
      <w:tabs>
        <w:tab w:val="clear" w:pos="720"/>
        <w:tab w:val="num" w:pos="360"/>
      </w:tabs>
      <w:spacing w:before="240" w:after="60"/>
      <w:ind w:left="0" w:firstLine="0"/>
      <w:outlineLvl w:val="3"/>
    </w:pPr>
    <w:rPr>
      <w:b/>
      <w:bCs/>
      <w:sz w:val="28"/>
      <w:szCs w:val="28"/>
    </w:rPr>
  </w:style>
  <w:style w:type="paragraph" w:styleId="Heading5">
    <w:name w:val="heading 5"/>
    <w:aliases w:val="Level 3 - i,Appendix1,PR13,Block Label,test"/>
    <w:basedOn w:val="Normal"/>
    <w:next w:val="Normal"/>
    <w:uiPriority w:val="99"/>
    <w:qFormat/>
    <w:rsid w:val="001E5E45"/>
    <w:pPr>
      <w:numPr>
        <w:ilvl w:val="4"/>
        <w:numId w:val="12"/>
      </w:numPr>
      <w:tabs>
        <w:tab w:val="clear" w:pos="1189"/>
        <w:tab w:val="num" w:pos="360"/>
      </w:tabs>
      <w:spacing w:before="240" w:after="60"/>
      <w:ind w:left="0" w:firstLine="0"/>
      <w:outlineLvl w:val="4"/>
    </w:pPr>
    <w:rPr>
      <w:b/>
      <w:bCs/>
      <w:i/>
      <w:iCs/>
      <w:sz w:val="26"/>
      <w:szCs w:val="26"/>
    </w:rPr>
  </w:style>
  <w:style w:type="paragraph" w:styleId="Heading6">
    <w:name w:val="heading 6"/>
    <w:aliases w:val="Legal Level 1.,Appendix 2,PR14"/>
    <w:basedOn w:val="Normal"/>
    <w:next w:val="Normal"/>
    <w:uiPriority w:val="99"/>
    <w:qFormat/>
    <w:rsid w:val="001E5E45"/>
    <w:pPr>
      <w:numPr>
        <w:ilvl w:val="5"/>
        <w:numId w:val="12"/>
      </w:numPr>
      <w:tabs>
        <w:tab w:val="clear" w:pos="1333"/>
        <w:tab w:val="num" w:pos="360"/>
      </w:tabs>
      <w:spacing w:before="240" w:after="60"/>
      <w:ind w:left="0" w:firstLine="0"/>
      <w:outlineLvl w:val="5"/>
    </w:pPr>
    <w:rPr>
      <w:rFonts w:ascii="Times New Roman" w:hAnsi="Times New Roman"/>
      <w:b/>
      <w:bCs/>
      <w:szCs w:val="22"/>
    </w:rPr>
  </w:style>
  <w:style w:type="paragraph" w:styleId="Heading7">
    <w:name w:val="heading 7"/>
    <w:aliases w:val="Legal Level 1.1.,Appendix Header"/>
    <w:basedOn w:val="Normal"/>
    <w:next w:val="Normal"/>
    <w:uiPriority w:val="99"/>
    <w:qFormat/>
    <w:rsid w:val="001E5E45"/>
    <w:pPr>
      <w:numPr>
        <w:ilvl w:val="6"/>
        <w:numId w:val="12"/>
      </w:numPr>
      <w:tabs>
        <w:tab w:val="clear" w:pos="1477"/>
        <w:tab w:val="num" w:pos="360"/>
      </w:tabs>
      <w:spacing w:before="240" w:after="60"/>
      <w:ind w:left="0" w:firstLine="0"/>
      <w:outlineLvl w:val="6"/>
    </w:pPr>
    <w:rPr>
      <w:rFonts w:ascii="Times New Roman" w:hAnsi="Times New Roman"/>
      <w:sz w:val="24"/>
    </w:rPr>
  </w:style>
  <w:style w:type="paragraph" w:styleId="Heading8">
    <w:name w:val="heading 8"/>
    <w:aliases w:val="Legal Level 1.1.1."/>
    <w:basedOn w:val="Normal"/>
    <w:next w:val="Normal"/>
    <w:uiPriority w:val="99"/>
    <w:qFormat/>
    <w:rsid w:val="001E5E45"/>
    <w:pPr>
      <w:numPr>
        <w:ilvl w:val="7"/>
        <w:numId w:val="12"/>
      </w:numPr>
      <w:tabs>
        <w:tab w:val="clear" w:pos="1621"/>
        <w:tab w:val="num" w:pos="360"/>
      </w:tabs>
      <w:spacing w:before="240" w:after="60"/>
      <w:ind w:left="0" w:firstLine="0"/>
      <w:outlineLvl w:val="7"/>
    </w:pPr>
    <w:rPr>
      <w:rFonts w:ascii="Times New Roman" w:hAnsi="Times New Roman"/>
      <w:i/>
      <w:iCs/>
      <w:sz w:val="24"/>
    </w:rPr>
  </w:style>
  <w:style w:type="paragraph" w:styleId="Heading9">
    <w:name w:val="heading 9"/>
    <w:aliases w:val="Legal Level 1.1.1.1."/>
    <w:basedOn w:val="Normal"/>
    <w:next w:val="Normal"/>
    <w:uiPriority w:val="99"/>
    <w:qFormat/>
    <w:rsid w:val="001E5E45"/>
    <w:pPr>
      <w:numPr>
        <w:ilvl w:val="8"/>
        <w:numId w:val="12"/>
      </w:numPr>
      <w:tabs>
        <w:tab w:val="clear" w:pos="1765"/>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1E5E45"/>
    <w:rPr>
      <w:rFonts w:ascii="Arial" w:eastAsia="MS Mincho" w:hAnsi="Arial"/>
      <w:sz w:val="22"/>
      <w:szCs w:val="24"/>
      <w:lang w:val="en-GB" w:eastAsia="en-US" w:bidi="ar-SA"/>
    </w:rPr>
  </w:style>
  <w:style w:type="paragraph" w:styleId="Header">
    <w:name w:val="header"/>
    <w:basedOn w:val="Normal"/>
    <w:link w:val="HeaderChar"/>
    <w:uiPriority w:val="99"/>
    <w:rsid w:val="001E5E45"/>
    <w:pPr>
      <w:tabs>
        <w:tab w:val="center" w:pos="4153"/>
        <w:tab w:val="right" w:pos="8306"/>
      </w:tabs>
    </w:pPr>
    <w:rPr>
      <w:rFonts w:eastAsia="MS Mincho"/>
    </w:rPr>
  </w:style>
  <w:style w:type="character" w:customStyle="1" w:styleId="FooterChar">
    <w:name w:val="Footer Char"/>
    <w:basedOn w:val="DefaultParagraphFont"/>
    <w:link w:val="Footer"/>
    <w:semiHidden/>
    <w:rsid w:val="001E5E45"/>
    <w:rPr>
      <w:rFonts w:ascii="Arial" w:eastAsia="MS Mincho" w:hAnsi="Arial"/>
      <w:sz w:val="22"/>
      <w:szCs w:val="24"/>
      <w:lang w:val="en-GB" w:eastAsia="en-US" w:bidi="ar-SA"/>
    </w:rPr>
  </w:style>
  <w:style w:type="paragraph" w:styleId="Footer">
    <w:name w:val="footer"/>
    <w:basedOn w:val="Normal"/>
    <w:link w:val="FooterChar"/>
    <w:rsid w:val="001E5E45"/>
    <w:pPr>
      <w:tabs>
        <w:tab w:val="center" w:pos="4153"/>
        <w:tab w:val="right" w:pos="8306"/>
      </w:tabs>
    </w:pPr>
    <w:rPr>
      <w:rFonts w:eastAsia="MS Mincho"/>
    </w:rPr>
  </w:style>
  <w:style w:type="paragraph" w:customStyle="1" w:styleId="APNUMHEAD1">
    <w:name w:val="AP NUM HEAD 1"/>
    <w:link w:val="APNUMHEAD1Char"/>
    <w:rsid w:val="006E4FDD"/>
    <w:pPr>
      <w:keepNext/>
      <w:pageBreakBefore/>
      <w:spacing w:before="60" w:after="180"/>
    </w:pPr>
    <w:rPr>
      <w:rFonts w:ascii="Arial" w:hAnsi="Arial"/>
      <w:b/>
      <w:caps/>
      <w:sz w:val="28"/>
      <w:lang w:val="en-GB"/>
    </w:rPr>
  </w:style>
  <w:style w:type="paragraph" w:customStyle="1" w:styleId="APNUMHEAD2">
    <w:name w:val="AP NUM HEAD 2"/>
    <w:rsid w:val="006E4FDD"/>
    <w:pPr>
      <w:spacing w:before="240" w:after="120"/>
    </w:pPr>
    <w:rPr>
      <w:rFonts w:ascii="Arial" w:hAnsi="Arial"/>
      <w:b/>
      <w:caps/>
      <w:sz w:val="24"/>
      <w:lang w:val="en-GB"/>
    </w:rPr>
  </w:style>
  <w:style w:type="paragraph" w:customStyle="1" w:styleId="APNUMHEAD3">
    <w:name w:val="AP NUM HEAD 3"/>
    <w:next w:val="Normal"/>
    <w:link w:val="APNUMHEAD3Char"/>
    <w:rsid w:val="006E4FDD"/>
    <w:pPr>
      <w:keepNext/>
    </w:pPr>
    <w:rPr>
      <w:rFonts w:ascii="Arial" w:hAnsi="Arial"/>
      <w:b/>
      <w:color w:val="000000"/>
      <w:sz w:val="24"/>
      <w:lang w:val="en-GB"/>
    </w:rPr>
  </w:style>
  <w:style w:type="paragraph" w:customStyle="1" w:styleId="APNUMHEAD4">
    <w:name w:val="AP NUM HEAD 4"/>
    <w:rsid w:val="006E4FDD"/>
    <w:rPr>
      <w:rFonts w:ascii="Arial" w:hAnsi="Arial"/>
      <w:b/>
      <w:color w:val="000000"/>
      <w:sz w:val="24"/>
      <w:lang w:val="en-GB"/>
    </w:rPr>
  </w:style>
  <w:style w:type="paragraph" w:styleId="Caption">
    <w:name w:val="caption"/>
    <w:basedOn w:val="Normal"/>
    <w:next w:val="Normal"/>
    <w:qFormat/>
    <w:rsid w:val="001E5E45"/>
    <w:pPr>
      <w:keepNext/>
      <w:spacing w:before="120" w:after="120"/>
      <w:ind w:left="851"/>
    </w:pPr>
    <w:rPr>
      <w:b/>
      <w:bCs/>
      <w:sz w:val="20"/>
      <w:szCs w:val="20"/>
      <w:lang w:val="en-IE" w:eastAsia="en-GB"/>
    </w:rPr>
  </w:style>
  <w:style w:type="paragraph" w:customStyle="1" w:styleId="CERAPPENDIXBODY">
    <w:name w:val="CER APPENDIX BODY"/>
    <w:link w:val="CERAPPENDIXBODYChar"/>
    <w:rsid w:val="001E5E45"/>
    <w:pPr>
      <w:numPr>
        <w:ilvl w:val="1"/>
        <w:numId w:val="9"/>
      </w:numPr>
      <w:tabs>
        <w:tab w:val="clear" w:pos="-1049"/>
        <w:tab w:val="num" w:pos="360"/>
        <w:tab w:val="left" w:pos="851"/>
      </w:tabs>
      <w:spacing w:before="120" w:after="120"/>
      <w:ind w:left="0" w:firstLine="0"/>
      <w:jc w:val="both"/>
    </w:pPr>
    <w:rPr>
      <w:rFonts w:ascii="Arial" w:hAnsi="Arial"/>
      <w:color w:val="000000"/>
      <w:sz w:val="22"/>
      <w:lang w:val="en-GB"/>
    </w:rPr>
  </w:style>
  <w:style w:type="character" w:customStyle="1" w:styleId="CERAPPENDIXBODYChar">
    <w:name w:val="CER APPENDIX BODY Char"/>
    <w:basedOn w:val="DefaultParagraphFont"/>
    <w:link w:val="CERAPPENDIXBODY"/>
    <w:rsid w:val="001E5E45"/>
    <w:rPr>
      <w:rFonts w:ascii="Arial" w:hAnsi="Arial"/>
      <w:color w:val="000000"/>
      <w:sz w:val="22"/>
      <w:lang w:val="en-GB" w:eastAsia="en-US" w:bidi="ar-SA"/>
    </w:rPr>
  </w:style>
  <w:style w:type="paragraph" w:customStyle="1" w:styleId="CERAPPENDIXHEADING1">
    <w:name w:val="CER APPENDIX HEADING 1"/>
    <w:next w:val="Normal"/>
    <w:rsid w:val="001E5E45"/>
    <w:p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NumHeading">
    <w:name w:val="CER Appendix Num Heading"/>
    <w:next w:val="Normal"/>
    <w:rsid w:val="001E5E45"/>
    <w:pPr>
      <w:keepNext/>
      <w:numPr>
        <w:numId w:val="2"/>
      </w:numPr>
      <w:tabs>
        <w:tab w:val="clear" w:pos="851"/>
        <w:tab w:val="num" w:pos="360"/>
      </w:tabs>
      <w:spacing w:before="120" w:after="120"/>
      <w:ind w:left="0" w:firstLine="0"/>
    </w:pPr>
    <w:rPr>
      <w:rFonts w:ascii="Arial" w:hAnsi="Arial"/>
      <w:b/>
      <w:sz w:val="22"/>
      <w:szCs w:val="24"/>
      <w:lang w:val="en-IE"/>
    </w:rPr>
  </w:style>
  <w:style w:type="paragraph" w:customStyle="1" w:styleId="CERBODY">
    <w:name w:val="CER BODY"/>
    <w:link w:val="CERBODYCharChar"/>
    <w:rsid w:val="001E5E45"/>
    <w:pPr>
      <w:numPr>
        <w:ilvl w:val="1"/>
        <w:numId w:val="3"/>
      </w:numPr>
      <w:tabs>
        <w:tab w:val="clear" w:pos="851"/>
        <w:tab w:val="num" w:pos="360"/>
      </w:tabs>
      <w:spacing w:before="120" w:after="120"/>
      <w:ind w:left="0" w:firstLine="0"/>
      <w:jc w:val="both"/>
    </w:pPr>
    <w:rPr>
      <w:rFonts w:ascii="Arial" w:hAnsi="Arial"/>
      <w:sz w:val="22"/>
      <w:szCs w:val="22"/>
      <w:lang w:val="en-GB"/>
    </w:rPr>
  </w:style>
  <w:style w:type="character" w:customStyle="1" w:styleId="CERBODYCharChar">
    <w:name w:val="CER BODY Char Char"/>
    <w:basedOn w:val="DefaultParagraphFont"/>
    <w:link w:val="CERBODY"/>
    <w:rsid w:val="001E5E45"/>
    <w:rPr>
      <w:rFonts w:ascii="Arial" w:hAnsi="Arial"/>
      <w:sz w:val="22"/>
      <w:szCs w:val="22"/>
      <w:lang w:val="en-GB" w:eastAsia="en-US" w:bidi="ar-SA"/>
    </w:rPr>
  </w:style>
  <w:style w:type="character" w:customStyle="1" w:styleId="CERBODYCharChar1">
    <w:name w:val="CER BODY Char Char1"/>
    <w:basedOn w:val="DefaultParagraphFont"/>
    <w:rsid w:val="001E5E45"/>
    <w:rPr>
      <w:rFonts w:ascii="Arial" w:hAnsi="Arial"/>
      <w:sz w:val="22"/>
      <w:szCs w:val="22"/>
      <w:lang w:val="en-GB" w:eastAsia="en-US" w:bidi="ar-SA"/>
    </w:rPr>
  </w:style>
  <w:style w:type="paragraph" w:customStyle="1" w:styleId="CERBodyManual">
    <w:name w:val="CER Body Manual"/>
    <w:next w:val="CERBODY"/>
    <w:link w:val="CERBodyManualChar"/>
    <w:rsid w:val="001E5E45"/>
    <w:pPr>
      <w:tabs>
        <w:tab w:val="left" w:pos="851"/>
      </w:tabs>
      <w:spacing w:before="120" w:after="120"/>
      <w:ind w:left="851" w:hanging="851"/>
    </w:pPr>
    <w:rPr>
      <w:rFonts w:ascii="Arial" w:hAnsi="Arial"/>
      <w:sz w:val="22"/>
      <w:szCs w:val="22"/>
      <w:lang w:val="en-GB"/>
    </w:rPr>
  </w:style>
  <w:style w:type="character" w:customStyle="1" w:styleId="CERBodyManualChar">
    <w:name w:val="CER Body Manual Char"/>
    <w:basedOn w:val="CERBODYCharChar1"/>
    <w:link w:val="CERBodyManual"/>
    <w:rsid w:val="001E5E45"/>
    <w:rPr>
      <w:rFonts w:ascii="Arial" w:hAnsi="Arial"/>
      <w:sz w:val="22"/>
      <w:szCs w:val="22"/>
      <w:lang w:val="en-GB" w:eastAsia="en-US" w:bidi="ar-SA"/>
    </w:rPr>
  </w:style>
  <w:style w:type="character" w:customStyle="1" w:styleId="CERBodyManualCharChar">
    <w:name w:val="CER Body Manual Char Char"/>
    <w:basedOn w:val="DefaultParagraphFont"/>
    <w:rsid w:val="001E5E45"/>
    <w:rPr>
      <w:rFonts w:ascii="Arial" w:hAnsi="Arial"/>
      <w:sz w:val="22"/>
      <w:szCs w:val="22"/>
      <w:lang w:val="en-GB" w:eastAsia="en-US" w:bidi="ar-SA"/>
    </w:rPr>
  </w:style>
  <w:style w:type="paragraph" w:customStyle="1" w:styleId="CERBODYUnnumbered">
    <w:name w:val="CER BODY Unnumbered"/>
    <w:link w:val="CERBODYUnnumberedChar"/>
    <w:rsid w:val="001E5E45"/>
    <w:pPr>
      <w:spacing w:before="120" w:after="120"/>
      <w:ind w:left="851"/>
      <w:jc w:val="both"/>
    </w:pPr>
    <w:rPr>
      <w:rFonts w:ascii="Arial" w:hAnsi="Arial"/>
      <w:sz w:val="22"/>
      <w:szCs w:val="22"/>
      <w:lang w:val="en-GB"/>
    </w:rPr>
  </w:style>
  <w:style w:type="character" w:customStyle="1" w:styleId="CERBODYUnnumberedChar">
    <w:name w:val="CER BODY Unnumbered Char"/>
    <w:basedOn w:val="DefaultParagraphFont"/>
    <w:link w:val="CERBODYUnnumbered"/>
    <w:rsid w:val="001E5E45"/>
    <w:rPr>
      <w:rFonts w:ascii="Arial" w:hAnsi="Arial"/>
      <w:sz w:val="22"/>
      <w:szCs w:val="22"/>
      <w:lang w:val="en-GB" w:eastAsia="en-US" w:bidi="ar-SA"/>
    </w:rPr>
  </w:style>
  <w:style w:type="paragraph" w:customStyle="1" w:styleId="CERBULLET2">
    <w:name w:val="CER BULLET 2"/>
    <w:link w:val="CERBULLET2Char"/>
    <w:rsid w:val="001E5E45"/>
    <w:pPr>
      <w:numPr>
        <w:numId w:val="4"/>
      </w:numPr>
      <w:tabs>
        <w:tab w:val="clear" w:pos="425"/>
        <w:tab w:val="num" w:pos="360"/>
      </w:tabs>
      <w:spacing w:before="120" w:after="120"/>
      <w:ind w:left="0" w:firstLine="0"/>
      <w:jc w:val="both"/>
    </w:pPr>
    <w:rPr>
      <w:rFonts w:ascii="Arial" w:hAnsi="Arial"/>
      <w:iCs/>
      <w:sz w:val="22"/>
      <w:lang w:val="en-GB"/>
    </w:rPr>
  </w:style>
  <w:style w:type="character" w:customStyle="1" w:styleId="CERBULLET2Char">
    <w:name w:val="CER BULLET 2 Char"/>
    <w:basedOn w:val="DefaultParagraphFont"/>
    <w:link w:val="CERBULLET2"/>
    <w:rsid w:val="001E5E45"/>
    <w:rPr>
      <w:rFonts w:ascii="Arial" w:hAnsi="Arial"/>
      <w:iCs/>
      <w:sz w:val="22"/>
      <w:lang w:val="en-GB" w:eastAsia="en-US" w:bidi="ar-SA"/>
    </w:rPr>
  </w:style>
  <w:style w:type="paragraph" w:customStyle="1" w:styleId="CERBULLET3">
    <w:name w:val="CER BULLET 3"/>
    <w:link w:val="CERBULLET3Char"/>
    <w:rsid w:val="001E5E45"/>
    <w:pPr>
      <w:tabs>
        <w:tab w:val="left" w:pos="1985"/>
      </w:tabs>
      <w:spacing w:before="120" w:after="120"/>
    </w:pPr>
    <w:rPr>
      <w:rFonts w:ascii="Arial" w:hAnsi="Arial"/>
      <w:color w:val="000000"/>
      <w:sz w:val="22"/>
      <w:lang w:val="en-GB"/>
    </w:rPr>
  </w:style>
  <w:style w:type="character" w:customStyle="1" w:styleId="CERBULLET3Char">
    <w:name w:val="CER BULLET 3 Char"/>
    <w:basedOn w:val="DefaultParagraphFont"/>
    <w:link w:val="CERBULLET3"/>
    <w:rsid w:val="001E5E45"/>
    <w:rPr>
      <w:rFonts w:ascii="Arial" w:hAnsi="Arial"/>
      <w:color w:val="000000"/>
      <w:sz w:val="22"/>
      <w:lang w:val="en-GB" w:eastAsia="en-US" w:bidi="ar-SA"/>
    </w:rPr>
  </w:style>
  <w:style w:type="paragraph" w:customStyle="1" w:styleId="CEREquation">
    <w:name w:val="CER Equation"/>
    <w:basedOn w:val="CERBODYUnnumbered"/>
    <w:link w:val="CEREquationChar"/>
    <w:rsid w:val="001E5E45"/>
    <w:pPr>
      <w:tabs>
        <w:tab w:val="left" w:pos="1418"/>
      </w:tabs>
    </w:pPr>
  </w:style>
  <w:style w:type="character" w:customStyle="1" w:styleId="CEREquationChar">
    <w:name w:val="CER Equation Char"/>
    <w:basedOn w:val="CERBODYUnnumberedChar"/>
    <w:link w:val="CEREquation"/>
    <w:rsid w:val="001E5E45"/>
    <w:rPr>
      <w:rFonts w:ascii="Arial" w:hAnsi="Arial"/>
      <w:sz w:val="22"/>
      <w:szCs w:val="22"/>
      <w:lang w:val="en-GB" w:eastAsia="en-US" w:bidi="ar-SA"/>
    </w:rPr>
  </w:style>
  <w:style w:type="paragraph" w:customStyle="1" w:styleId="CERFOOTNOTEREFERENCE">
    <w:name w:val="CER FOOTNOTE REFERENCE"/>
    <w:next w:val="Normal"/>
    <w:link w:val="CERFOOTNOTEREFERENCEChar"/>
    <w:rsid w:val="001E5E45"/>
    <w:rPr>
      <w:rFonts w:ascii="Arial" w:hAnsi="Arial"/>
      <w:vertAlign w:val="superscript"/>
      <w:lang w:val="en-GB"/>
    </w:rPr>
  </w:style>
  <w:style w:type="paragraph" w:styleId="FootnoteText">
    <w:name w:val="footnote text"/>
    <w:basedOn w:val="Normal"/>
    <w:link w:val="FootnoteTextChar"/>
    <w:semiHidden/>
    <w:rsid w:val="001E5E45"/>
    <w:rPr>
      <w:sz w:val="20"/>
      <w:szCs w:val="20"/>
    </w:rPr>
  </w:style>
  <w:style w:type="paragraph" w:customStyle="1" w:styleId="CERFootnoteReference0">
    <w:name w:val="CER Footnote Reference"/>
    <w:basedOn w:val="FootnoteText"/>
    <w:link w:val="CERFootnoteReferenceChar0"/>
    <w:rsid w:val="001E5E45"/>
    <w:pPr>
      <w:tabs>
        <w:tab w:val="left" w:pos="851"/>
      </w:tabs>
      <w:ind w:left="851" w:hanging="851"/>
    </w:pPr>
    <w:rPr>
      <w:sz w:val="18"/>
      <w:lang w:val="en-IE"/>
    </w:rPr>
  </w:style>
  <w:style w:type="character" w:customStyle="1" w:styleId="CERFOOTNOTEREFERENCEChar">
    <w:name w:val="CER FOOTNOTE REFERENCE Char"/>
    <w:basedOn w:val="DefaultParagraphFont"/>
    <w:link w:val="CERFOOTNOTEREFERENCE"/>
    <w:rsid w:val="001E5E45"/>
    <w:rPr>
      <w:rFonts w:ascii="Arial" w:hAnsi="Arial"/>
      <w:vertAlign w:val="superscript"/>
      <w:lang w:val="en-GB" w:eastAsia="en-US" w:bidi="ar-SA"/>
    </w:rPr>
  </w:style>
  <w:style w:type="character" w:customStyle="1" w:styleId="FootnoteTextChar">
    <w:name w:val="Footnote Text Char"/>
    <w:basedOn w:val="DefaultParagraphFont"/>
    <w:link w:val="FootnoteText"/>
    <w:rsid w:val="001E5E45"/>
    <w:rPr>
      <w:rFonts w:ascii="Arial" w:hAnsi="Arial"/>
      <w:lang w:val="en-GB" w:eastAsia="en-US" w:bidi="ar-SA"/>
    </w:rPr>
  </w:style>
  <w:style w:type="character" w:customStyle="1" w:styleId="CERFootnoteReferenceChar0">
    <w:name w:val="CER Footnote Reference Char"/>
    <w:basedOn w:val="FootnoteTextChar"/>
    <w:link w:val="CERFootnoteReference0"/>
    <w:rsid w:val="001E5E45"/>
    <w:rPr>
      <w:rFonts w:ascii="Arial" w:hAnsi="Arial"/>
      <w:sz w:val="18"/>
      <w:lang w:val="en-IE" w:eastAsia="en-US" w:bidi="ar-SA"/>
    </w:rPr>
  </w:style>
  <w:style w:type="paragraph" w:customStyle="1" w:styleId="CERFOOTNOTETEXT">
    <w:name w:val="CER FOOTNOTE TEXT"/>
    <w:link w:val="CERFOOTNOTETEXTChar"/>
    <w:rsid w:val="001E5E45"/>
    <w:pPr>
      <w:tabs>
        <w:tab w:val="left" w:pos="425"/>
      </w:tabs>
      <w:ind w:left="425" w:hanging="425"/>
    </w:pPr>
    <w:rPr>
      <w:rFonts w:ascii="Arial" w:hAnsi="Arial"/>
      <w:lang w:val="en-GB"/>
    </w:rPr>
  </w:style>
  <w:style w:type="character" w:customStyle="1" w:styleId="CERFOOTNOTETEXTChar">
    <w:name w:val="CER FOOTNOTE TEXT Char"/>
    <w:basedOn w:val="DefaultParagraphFont"/>
    <w:link w:val="CERFOOTNOTETEXT"/>
    <w:rsid w:val="001E5E45"/>
    <w:rPr>
      <w:rFonts w:ascii="Arial" w:hAnsi="Arial"/>
      <w:lang w:val="en-GB" w:eastAsia="en-US" w:bidi="ar-SA"/>
    </w:rPr>
  </w:style>
  <w:style w:type="paragraph" w:customStyle="1" w:styleId="CERFRONTTEXT2NDLEVEL">
    <w:name w:val="CER FRONT TEXT 2ND LEVEL"/>
    <w:rsid w:val="001E5E45"/>
    <w:pPr>
      <w:spacing w:after="960"/>
      <w:jc w:val="center"/>
    </w:pPr>
    <w:rPr>
      <w:rFonts w:ascii="Arial" w:hAnsi="Arial"/>
      <w:b/>
      <w:bCs/>
      <w:color w:val="000000"/>
      <w:sz w:val="48"/>
      <w:lang w:val="en-IE"/>
    </w:rPr>
  </w:style>
  <w:style w:type="paragraph" w:customStyle="1" w:styleId="CERHEADING1">
    <w:name w:val="CER HEADING 1"/>
    <w:next w:val="CERBODY"/>
    <w:rsid w:val="001E5E45"/>
    <w:pPr>
      <w:pageBreakBefore/>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1E5E45"/>
    <w:pPr>
      <w:keepNext/>
      <w:tabs>
        <w:tab w:val="left" w:pos="936"/>
      </w:tabs>
      <w:spacing w:before="240" w:after="120"/>
      <w:ind w:left="851"/>
    </w:pPr>
    <w:rPr>
      <w:rFonts w:ascii="Arial" w:hAnsi="Arial"/>
      <w:b/>
      <w:caps/>
      <w:sz w:val="24"/>
      <w:lang w:val="en-GB"/>
    </w:rPr>
  </w:style>
  <w:style w:type="character" w:customStyle="1" w:styleId="CERHEADING2Char">
    <w:name w:val="CER HEADING 2 Char"/>
    <w:basedOn w:val="DefaultParagraphFont"/>
    <w:link w:val="CERHEADING2"/>
    <w:rsid w:val="001E5E45"/>
    <w:rPr>
      <w:rFonts w:ascii="Arial" w:hAnsi="Arial"/>
      <w:b/>
      <w:caps/>
      <w:sz w:val="24"/>
      <w:lang w:val="en-GB" w:eastAsia="en-US" w:bidi="ar-SA"/>
    </w:rPr>
  </w:style>
  <w:style w:type="paragraph" w:customStyle="1" w:styleId="CERHEADING3">
    <w:name w:val="CER HEADING 3"/>
    <w:next w:val="CERBODY"/>
    <w:rsid w:val="001E5E45"/>
    <w:pPr>
      <w:keepNext/>
      <w:spacing w:before="240" w:after="120"/>
      <w:ind w:left="851"/>
    </w:pPr>
    <w:rPr>
      <w:rFonts w:ascii="Arial" w:hAnsi="Arial"/>
      <w:b/>
      <w:iCs/>
      <w:color w:val="000000"/>
      <w:sz w:val="22"/>
      <w:szCs w:val="22"/>
      <w:lang w:val="en-GB"/>
    </w:rPr>
  </w:style>
  <w:style w:type="paragraph" w:customStyle="1" w:styleId="CERHEADING4">
    <w:name w:val="CER HEADING 4"/>
    <w:link w:val="CERHEADING4Char"/>
    <w:rsid w:val="001E5E45"/>
    <w:pPr>
      <w:keepNext/>
      <w:spacing w:before="240" w:after="120"/>
      <w:ind w:left="851"/>
    </w:pPr>
    <w:rPr>
      <w:rFonts w:ascii="Arial" w:hAnsi="Arial"/>
      <w:b/>
      <w:i/>
      <w:color w:val="000000"/>
      <w:sz w:val="22"/>
      <w:lang w:val="en-GB"/>
    </w:rPr>
  </w:style>
  <w:style w:type="character" w:customStyle="1" w:styleId="CERHEADING4Char">
    <w:name w:val="CER HEADING 4 Char"/>
    <w:basedOn w:val="DefaultParagraphFont"/>
    <w:link w:val="CERHEADING4"/>
    <w:rsid w:val="001E5E45"/>
    <w:rPr>
      <w:rFonts w:ascii="Arial" w:hAnsi="Arial"/>
      <w:b/>
      <w:i/>
      <w:color w:val="000000"/>
      <w:sz w:val="22"/>
      <w:lang w:val="en-GB" w:eastAsia="en-US" w:bidi="ar-SA"/>
    </w:rPr>
  </w:style>
  <w:style w:type="paragraph" w:customStyle="1" w:styleId="CERHEADING5">
    <w:name w:val="CER HEADING 5"/>
    <w:basedOn w:val="CERHEADING4"/>
    <w:rsid w:val="001E5E45"/>
    <w:rPr>
      <w:b w:val="0"/>
    </w:rPr>
  </w:style>
  <w:style w:type="paragraph" w:customStyle="1" w:styleId="CERLISTBULLET">
    <w:name w:val="CER LIST BULLET"/>
    <w:next w:val="CERBODY"/>
    <w:rsid w:val="001E5E45"/>
    <w:pPr>
      <w:tabs>
        <w:tab w:val="num" w:pos="1440"/>
      </w:tabs>
      <w:spacing w:before="120" w:after="120"/>
      <w:ind w:left="1440" w:hanging="360"/>
      <w:jc w:val="both"/>
    </w:pPr>
    <w:rPr>
      <w:rFonts w:ascii="Arial" w:hAnsi="Arial"/>
      <w:iCs/>
      <w:color w:val="000000"/>
      <w:sz w:val="22"/>
      <w:lang w:val="en-GB"/>
    </w:rPr>
  </w:style>
  <w:style w:type="paragraph" w:customStyle="1" w:styleId="CERLISTBULLET2">
    <w:name w:val="CER LIST BULLET 2"/>
    <w:basedOn w:val="Normal"/>
    <w:rsid w:val="001E5E45"/>
    <w:pPr>
      <w:numPr>
        <w:numId w:val="5"/>
      </w:numPr>
      <w:tabs>
        <w:tab w:val="clear" w:pos="1985"/>
        <w:tab w:val="num" w:pos="360"/>
      </w:tabs>
      <w:spacing w:before="120" w:after="120"/>
      <w:ind w:left="0" w:firstLine="0"/>
      <w:jc w:val="both"/>
    </w:pPr>
    <w:rPr>
      <w:iCs/>
      <w:color w:val="000000"/>
      <w:szCs w:val="20"/>
    </w:rPr>
  </w:style>
  <w:style w:type="paragraph" w:customStyle="1" w:styleId="CERMAINFRONTTEXT">
    <w:name w:val="CER MAIN FRONT TEXT"/>
    <w:rsid w:val="001E5E45"/>
    <w:pPr>
      <w:spacing w:after="960"/>
      <w:jc w:val="center"/>
    </w:pPr>
    <w:rPr>
      <w:rFonts w:ascii="Arial" w:hAnsi="Arial"/>
      <w:b/>
      <w:bCs/>
      <w:sz w:val="52"/>
      <w:lang w:val="en-GB"/>
    </w:rPr>
  </w:style>
  <w:style w:type="paragraph" w:customStyle="1" w:styleId="CERNONINDENTBULLET">
    <w:name w:val="CER NON INDENT BULLET"/>
    <w:rsid w:val="006E4FDD"/>
    <w:pPr>
      <w:spacing w:after="120"/>
    </w:pPr>
    <w:rPr>
      <w:rFonts w:ascii="Arial" w:hAnsi="Arial"/>
      <w:color w:val="000000"/>
      <w:sz w:val="22"/>
      <w:lang w:val="en-GB"/>
    </w:rPr>
  </w:style>
  <w:style w:type="paragraph" w:customStyle="1" w:styleId="CERNONINDENTBULLET2">
    <w:name w:val="CER NON INDENT BULLET 2"/>
    <w:rsid w:val="006E4FDD"/>
    <w:pPr>
      <w:numPr>
        <w:numId w:val="7"/>
      </w:numPr>
      <w:spacing w:after="120"/>
    </w:pPr>
    <w:rPr>
      <w:rFonts w:ascii="Arial" w:hAnsi="Arial"/>
      <w:color w:val="000000"/>
      <w:sz w:val="22"/>
      <w:lang w:val="en-GB"/>
    </w:rPr>
  </w:style>
  <w:style w:type="paragraph" w:customStyle="1" w:styleId="CERNONINDENTBULLET3">
    <w:name w:val="CER NON INDENT BULLET 3"/>
    <w:rsid w:val="006E4FDD"/>
    <w:pPr>
      <w:numPr>
        <w:numId w:val="8"/>
      </w:numPr>
      <w:spacing w:after="120"/>
    </w:pPr>
    <w:rPr>
      <w:rFonts w:ascii="Arial" w:hAnsi="Arial"/>
      <w:color w:val="000000"/>
      <w:sz w:val="22"/>
      <w:lang w:val="en-GB"/>
    </w:rPr>
  </w:style>
  <w:style w:type="paragraph" w:customStyle="1" w:styleId="CERNORMAL">
    <w:name w:val="CER NORMAL"/>
    <w:link w:val="CERNORMALChar"/>
    <w:rsid w:val="001E5E45"/>
    <w:pPr>
      <w:tabs>
        <w:tab w:val="num" w:pos="851"/>
      </w:tabs>
      <w:spacing w:before="120" w:after="120"/>
      <w:ind w:left="851"/>
    </w:pPr>
    <w:rPr>
      <w:rFonts w:ascii="Arial" w:hAnsi="Arial"/>
      <w:color w:val="000000"/>
      <w:sz w:val="22"/>
      <w:lang w:val="en-GB"/>
    </w:rPr>
  </w:style>
  <w:style w:type="paragraph" w:customStyle="1" w:styleId="CERnon-indent">
    <w:name w:val="CER non-indent"/>
    <w:basedOn w:val="CERNORMAL"/>
    <w:link w:val="CERnon-indentChar"/>
    <w:rsid w:val="001E5E45"/>
    <w:pPr>
      <w:ind w:left="0"/>
    </w:pPr>
  </w:style>
  <w:style w:type="character" w:customStyle="1" w:styleId="CERNORMALChar">
    <w:name w:val="CER NORMAL Char"/>
    <w:basedOn w:val="DefaultParagraphFont"/>
    <w:link w:val="CERNORMAL"/>
    <w:rsid w:val="001E5E45"/>
    <w:rPr>
      <w:rFonts w:ascii="Arial" w:hAnsi="Arial"/>
      <w:color w:val="000000"/>
      <w:sz w:val="22"/>
      <w:lang w:val="en-GB" w:eastAsia="en-US" w:bidi="ar-SA"/>
    </w:rPr>
  </w:style>
  <w:style w:type="character" w:customStyle="1" w:styleId="CERnon-indentChar">
    <w:name w:val="CER non-indent Char"/>
    <w:basedOn w:val="CERNORMALChar"/>
    <w:link w:val="CERnon-indent"/>
    <w:rsid w:val="001E5E45"/>
    <w:rPr>
      <w:rFonts w:ascii="Arial" w:hAnsi="Arial"/>
      <w:color w:val="000000"/>
      <w:sz w:val="22"/>
      <w:lang w:val="en-GB" w:eastAsia="en-US" w:bidi="ar-SA"/>
    </w:rPr>
  </w:style>
  <w:style w:type="paragraph" w:customStyle="1" w:styleId="CERNORMALBOLDITALIC">
    <w:name w:val="CER NORMAL BOLD ITALIC"/>
    <w:basedOn w:val="CERNORMAL"/>
    <w:rsid w:val="001E5E45"/>
    <w:rPr>
      <w:b/>
      <w:i/>
    </w:rPr>
  </w:style>
  <w:style w:type="character" w:customStyle="1" w:styleId="CERNORMALCharChar">
    <w:name w:val="CER NORMAL Char Char"/>
    <w:basedOn w:val="DefaultParagraphFont"/>
    <w:rsid w:val="001E5E45"/>
    <w:rPr>
      <w:rFonts w:ascii="Arial" w:hAnsi="Arial"/>
      <w:color w:val="000000"/>
      <w:sz w:val="22"/>
      <w:szCs w:val="24"/>
      <w:lang w:val="en-GB" w:eastAsia="en-US" w:bidi="ar-SA"/>
    </w:rPr>
  </w:style>
  <w:style w:type="paragraph" w:customStyle="1" w:styleId="CERNORMALHeading1">
    <w:name w:val="CER NORMAL Heading 1"/>
    <w:basedOn w:val="CERNORMAL"/>
    <w:rsid w:val="001E5E45"/>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1E5E45"/>
    <w:pPr>
      <w:ind w:left="1418"/>
    </w:pPr>
  </w:style>
  <w:style w:type="paragraph" w:customStyle="1" w:styleId="CERNormalIndent2">
    <w:name w:val="CER Normal Indent 2"/>
    <w:basedOn w:val="CERNORMAL"/>
    <w:rsid w:val="001E5E45"/>
    <w:pPr>
      <w:ind w:left="1985"/>
    </w:pPr>
  </w:style>
  <w:style w:type="character" w:customStyle="1" w:styleId="CERNormalIndentChar">
    <w:name w:val="CER Normal Indent Char"/>
    <w:basedOn w:val="CERNORMALChar"/>
    <w:link w:val="CERNormalIndent"/>
    <w:rsid w:val="001E5E45"/>
    <w:rPr>
      <w:rFonts w:ascii="Arial" w:hAnsi="Arial"/>
      <w:color w:val="000000"/>
      <w:sz w:val="22"/>
      <w:lang w:val="en-GB" w:eastAsia="en-US" w:bidi="ar-SA"/>
    </w:rPr>
  </w:style>
  <w:style w:type="paragraph" w:customStyle="1" w:styleId="CERNUMAPPENDXHD1">
    <w:name w:val="CER NUM APPENDX HD 1"/>
    <w:basedOn w:val="CERAPPENDIXHEADING1"/>
    <w:rsid w:val="001E5E45"/>
    <w:pPr>
      <w:keepNext/>
      <w:pageBreakBefore/>
      <w:numPr>
        <w:numId w:val="9"/>
      </w:numPr>
      <w:tabs>
        <w:tab w:val="num" w:pos="360"/>
      </w:tabs>
    </w:pPr>
    <w:rPr>
      <w:color w:val="auto"/>
    </w:rPr>
  </w:style>
  <w:style w:type="paragraph" w:customStyle="1" w:styleId="CERNUMBERBULLET">
    <w:name w:val="CER NUMBER BULLET"/>
    <w:link w:val="CERNUMBERBULLETCharChar"/>
    <w:rsid w:val="001E5E45"/>
    <w:pPr>
      <w:numPr>
        <w:numId w:val="10"/>
      </w:numPr>
      <w:tabs>
        <w:tab w:val="clear" w:pos="900"/>
        <w:tab w:val="num" w:pos="360"/>
      </w:tabs>
      <w:spacing w:before="120" w:after="120"/>
      <w:ind w:left="0" w:firstLine="0"/>
    </w:pPr>
    <w:rPr>
      <w:rFonts w:ascii="Arial" w:hAnsi="Arial"/>
      <w:color w:val="000000"/>
      <w:sz w:val="22"/>
      <w:szCs w:val="24"/>
      <w:lang w:val="en-GB"/>
    </w:rPr>
  </w:style>
  <w:style w:type="paragraph" w:customStyle="1" w:styleId="CERNUMBERBULLET2">
    <w:name w:val="CER NUMBER BULLET 2"/>
    <w:link w:val="CERNUMBERBULLET2CharChar1"/>
    <w:rsid w:val="001E5E45"/>
    <w:pPr>
      <w:spacing w:before="120" w:after="120"/>
    </w:pPr>
    <w:rPr>
      <w:rFonts w:ascii="Arial" w:hAnsi="Arial" w:cs="Arial"/>
      <w:sz w:val="22"/>
      <w:lang w:val="en-IE"/>
    </w:rPr>
  </w:style>
  <w:style w:type="character" w:customStyle="1" w:styleId="CERNUMBERBULLET2Char">
    <w:name w:val="CER NUMBER BULLET 2 Char"/>
    <w:basedOn w:val="DefaultParagraphFont"/>
    <w:rsid w:val="001E5E45"/>
    <w:rPr>
      <w:rFonts w:ascii="Arial" w:hAnsi="Arial" w:cs="Arial"/>
      <w:sz w:val="22"/>
      <w:lang w:val="en-IE" w:eastAsia="en-US" w:bidi="ar-SA"/>
    </w:rPr>
  </w:style>
  <w:style w:type="character" w:customStyle="1" w:styleId="CERNUMBERBULLET2CharChar">
    <w:name w:val="CER NUMBER BULLET 2 Char Char"/>
    <w:basedOn w:val="DefaultParagraphFont"/>
    <w:semiHidden/>
    <w:rsid w:val="001E5E45"/>
    <w:rPr>
      <w:rFonts w:ascii="Arial" w:hAnsi="Arial" w:cs="Arial"/>
      <w:sz w:val="22"/>
      <w:lang w:val="en-IE" w:eastAsia="en-US" w:bidi="ar-SA"/>
    </w:rPr>
  </w:style>
  <w:style w:type="character" w:customStyle="1" w:styleId="CERNUMBERBULLET2CharCharChar">
    <w:name w:val="CER NUMBER BULLET 2 Char Char Char"/>
    <w:basedOn w:val="DefaultParagraphFont"/>
    <w:rsid w:val="001E5E45"/>
    <w:rPr>
      <w:rFonts w:ascii="Arial" w:hAnsi="Arial" w:cs="Arial"/>
      <w:sz w:val="22"/>
      <w:lang w:val="en-IE" w:eastAsia="en-US" w:bidi="ar-SA"/>
    </w:rPr>
  </w:style>
  <w:style w:type="character" w:customStyle="1" w:styleId="CERNUMBERBULLET2CharChar1">
    <w:name w:val="CER NUMBER BULLET 2 Char Char1"/>
    <w:basedOn w:val="DefaultParagraphFont"/>
    <w:link w:val="CERNUMBERBULLET2"/>
    <w:rsid w:val="001E5E45"/>
    <w:rPr>
      <w:rFonts w:ascii="Arial" w:hAnsi="Arial" w:cs="Arial"/>
      <w:sz w:val="22"/>
      <w:lang w:val="en-IE" w:eastAsia="en-US" w:bidi="ar-SA"/>
    </w:rPr>
  </w:style>
  <w:style w:type="character" w:customStyle="1" w:styleId="CERNUMBERBULLETChar">
    <w:name w:val="CER NUMBER BULLET Char"/>
    <w:basedOn w:val="DefaultParagraphFont"/>
    <w:rsid w:val="001E5E45"/>
    <w:rPr>
      <w:rFonts w:ascii="Arial" w:hAnsi="Arial"/>
      <w:color w:val="000000"/>
      <w:sz w:val="22"/>
      <w:lang w:val="en-GB" w:eastAsia="en-US" w:bidi="ar-SA"/>
    </w:rPr>
  </w:style>
  <w:style w:type="character" w:customStyle="1" w:styleId="CERNUMBERBULLETCharChar">
    <w:name w:val="CER NUMBER BULLET Char Char"/>
    <w:basedOn w:val="DefaultParagraphFont"/>
    <w:link w:val="CERNUMBERBULLET"/>
    <w:rsid w:val="001E5E45"/>
    <w:rPr>
      <w:rFonts w:ascii="Arial" w:hAnsi="Arial"/>
      <w:color w:val="000000"/>
      <w:sz w:val="22"/>
      <w:szCs w:val="24"/>
      <w:lang w:val="en-GB" w:eastAsia="en-US" w:bidi="ar-SA"/>
    </w:rPr>
  </w:style>
  <w:style w:type="paragraph" w:customStyle="1" w:styleId="CERTableHeader">
    <w:name w:val="CER Table Header"/>
    <w:basedOn w:val="Caption"/>
    <w:rsid w:val="001E5E45"/>
    <w:pPr>
      <w:ind w:left="0"/>
    </w:pPr>
  </w:style>
  <w:style w:type="paragraph" w:customStyle="1" w:styleId="CERSection7">
    <w:name w:val="CERSection7"/>
    <w:basedOn w:val="CERNORMAL"/>
    <w:next w:val="CERBODY"/>
    <w:rsid w:val="001E5E45"/>
    <w:pPr>
      <w:tabs>
        <w:tab w:val="clear" w:pos="851"/>
      </w:tabs>
      <w:ind w:left="1680" w:hanging="829"/>
      <w:jc w:val="both"/>
    </w:pPr>
  </w:style>
  <w:style w:type="paragraph" w:customStyle="1" w:styleId="CERSection7NumBullet1">
    <w:name w:val="CERSection7 Num Bullet 1"/>
    <w:next w:val="CERSection7"/>
    <w:rsid w:val="001E5E45"/>
    <w:rPr>
      <w:rFonts w:ascii="Arial" w:hAnsi="Arial" w:cs="Arial"/>
      <w:sz w:val="22"/>
      <w:lang w:val="en-IE"/>
    </w:rPr>
  </w:style>
  <w:style w:type="character" w:styleId="CommentReference">
    <w:name w:val="annotation reference"/>
    <w:basedOn w:val="DefaultParagraphFont"/>
    <w:uiPriority w:val="99"/>
    <w:semiHidden/>
    <w:rsid w:val="001E5E45"/>
    <w:rPr>
      <w:sz w:val="16"/>
      <w:szCs w:val="16"/>
    </w:rPr>
  </w:style>
  <w:style w:type="paragraph" w:styleId="CommentText">
    <w:name w:val="annotation text"/>
    <w:basedOn w:val="Normal"/>
    <w:link w:val="CommentTextChar"/>
    <w:uiPriority w:val="99"/>
    <w:semiHidden/>
    <w:rsid w:val="001E5E45"/>
    <w:rPr>
      <w:sz w:val="20"/>
      <w:szCs w:val="20"/>
    </w:rPr>
  </w:style>
  <w:style w:type="paragraph" w:styleId="CommentSubject">
    <w:name w:val="annotation subject"/>
    <w:basedOn w:val="CommentText"/>
    <w:next w:val="CommentText"/>
    <w:semiHidden/>
    <w:rsid w:val="001E5E45"/>
    <w:rPr>
      <w:b/>
      <w:bCs/>
    </w:rPr>
  </w:style>
  <w:style w:type="paragraph" w:customStyle="1" w:styleId="Default">
    <w:name w:val="Default"/>
    <w:rsid w:val="001E5E45"/>
    <w:pPr>
      <w:autoSpaceDE w:val="0"/>
      <w:autoSpaceDN w:val="0"/>
      <w:adjustRightInd w:val="0"/>
    </w:pPr>
    <w:rPr>
      <w:rFonts w:ascii="Arial" w:hAnsi="Arial" w:cs="Arial"/>
      <w:color w:val="000000"/>
      <w:sz w:val="24"/>
      <w:szCs w:val="24"/>
    </w:rPr>
  </w:style>
  <w:style w:type="paragraph" w:customStyle="1" w:styleId="DefaultText">
    <w:name w:val="Default Text"/>
    <w:basedOn w:val="Normal"/>
    <w:semiHidden/>
    <w:rsid w:val="001E5E45"/>
    <w:pPr>
      <w:autoSpaceDE w:val="0"/>
      <w:autoSpaceDN w:val="0"/>
    </w:pPr>
    <w:rPr>
      <w:rFonts w:ascii="Times New Roman" w:hAnsi="Times New Roman"/>
      <w:sz w:val="20"/>
      <w:lang w:val="en-US"/>
    </w:rPr>
  </w:style>
  <w:style w:type="paragraph" w:styleId="DocumentMap">
    <w:name w:val="Document Map"/>
    <w:basedOn w:val="Normal"/>
    <w:semiHidden/>
    <w:rsid w:val="001E5E45"/>
    <w:pPr>
      <w:shd w:val="clear" w:color="auto" w:fill="000080"/>
    </w:pPr>
    <w:rPr>
      <w:rFonts w:ascii="Tahoma" w:hAnsi="Tahoma" w:cs="Tahoma"/>
      <w:sz w:val="20"/>
      <w:szCs w:val="20"/>
    </w:rPr>
  </w:style>
  <w:style w:type="character" w:styleId="FollowedHyperlink">
    <w:name w:val="FollowedHyperlink"/>
    <w:basedOn w:val="DefaultParagraphFont"/>
    <w:rsid w:val="001E5E45"/>
    <w:rPr>
      <w:color w:val="800080"/>
      <w:u w:val="single"/>
    </w:rPr>
  </w:style>
  <w:style w:type="character" w:styleId="FootnoteReference">
    <w:name w:val="footnote reference"/>
    <w:basedOn w:val="DefaultParagraphFont"/>
    <w:semiHidden/>
    <w:rsid w:val="001E5E45"/>
    <w:rPr>
      <w:vertAlign w:val="superscript"/>
    </w:rPr>
  </w:style>
  <w:style w:type="character" w:styleId="Hyperlink">
    <w:name w:val="Hyperlink"/>
    <w:basedOn w:val="DefaultParagraphFont"/>
    <w:uiPriority w:val="99"/>
    <w:rsid w:val="001E5E45"/>
    <w:rPr>
      <w:color w:val="0000FF"/>
      <w:u w:val="single"/>
    </w:rPr>
  </w:style>
  <w:style w:type="paragraph" w:styleId="List">
    <w:name w:val="List"/>
    <w:basedOn w:val="Normal"/>
    <w:rsid w:val="001E5E45"/>
    <w:pPr>
      <w:ind w:left="283" w:hanging="283"/>
    </w:pPr>
  </w:style>
  <w:style w:type="paragraph" w:styleId="NormalWeb">
    <w:name w:val="Normal (Web)"/>
    <w:basedOn w:val="Normal"/>
    <w:rsid w:val="001E5E45"/>
    <w:pPr>
      <w:spacing w:before="100" w:beforeAutospacing="1" w:after="100" w:afterAutospacing="1"/>
    </w:pPr>
    <w:rPr>
      <w:rFonts w:ascii="Times New Roman" w:hAnsi="Times New Roman"/>
      <w:sz w:val="24"/>
      <w:lang w:val="en-US"/>
    </w:rPr>
  </w:style>
  <w:style w:type="paragraph" w:styleId="NormalIndent">
    <w:name w:val="Normal Indent"/>
    <w:basedOn w:val="Normal"/>
    <w:rsid w:val="001E5E45"/>
    <w:pPr>
      <w:spacing w:before="120" w:after="120"/>
      <w:ind w:left="720"/>
    </w:pPr>
    <w:rPr>
      <w:rFonts w:ascii="Times" w:hAnsi="Times"/>
      <w:sz w:val="24"/>
      <w:szCs w:val="20"/>
    </w:rPr>
  </w:style>
  <w:style w:type="character" w:styleId="PageNumber">
    <w:name w:val="page number"/>
    <w:basedOn w:val="DefaultParagraphFont"/>
    <w:rsid w:val="001E5E45"/>
  </w:style>
  <w:style w:type="table" w:styleId="TableGrid">
    <w:name w:val="Table Grid"/>
    <w:basedOn w:val="TableNormal"/>
    <w:rsid w:val="001E5E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1E5E45"/>
    <w:pPr>
      <w:tabs>
        <w:tab w:val="left" w:pos="567"/>
        <w:tab w:val="right" w:leader="dot" w:pos="8930"/>
      </w:tabs>
    </w:pPr>
    <w:rPr>
      <w:b/>
      <w:bCs/>
      <w:sz w:val="28"/>
      <w:szCs w:val="28"/>
    </w:rPr>
  </w:style>
  <w:style w:type="paragraph" w:styleId="TOC2">
    <w:name w:val="toc 2"/>
    <w:basedOn w:val="Normal"/>
    <w:next w:val="Normal"/>
    <w:autoRedefine/>
    <w:uiPriority w:val="39"/>
    <w:rsid w:val="001E5E45"/>
    <w:pPr>
      <w:tabs>
        <w:tab w:val="right" w:leader="dot" w:pos="8930"/>
      </w:tabs>
      <w:ind w:left="567"/>
    </w:pPr>
  </w:style>
  <w:style w:type="paragraph" w:styleId="TOC3">
    <w:name w:val="toc 3"/>
    <w:basedOn w:val="Normal"/>
    <w:next w:val="Normal"/>
    <w:autoRedefine/>
    <w:semiHidden/>
    <w:rsid w:val="001E5E45"/>
    <w:pPr>
      <w:tabs>
        <w:tab w:val="right" w:leader="dot" w:pos="8295"/>
      </w:tabs>
      <w:ind w:left="1135" w:hanging="284"/>
    </w:pPr>
    <w:rPr>
      <w:noProof/>
      <w:szCs w:val="22"/>
    </w:rPr>
  </w:style>
  <w:style w:type="paragraph" w:styleId="TOC4">
    <w:name w:val="toc 4"/>
    <w:basedOn w:val="Normal"/>
    <w:next w:val="Normal"/>
    <w:autoRedefine/>
    <w:semiHidden/>
    <w:rsid w:val="001E5E45"/>
    <w:pPr>
      <w:tabs>
        <w:tab w:val="right" w:leader="dot" w:pos="8278"/>
      </w:tabs>
      <w:ind w:left="658"/>
    </w:pPr>
    <w:rPr>
      <w:b/>
      <w:sz w:val="28"/>
    </w:rPr>
  </w:style>
  <w:style w:type="paragraph" w:styleId="TOC5">
    <w:name w:val="toc 5"/>
    <w:basedOn w:val="Normal"/>
    <w:next w:val="Normal"/>
    <w:autoRedefine/>
    <w:semiHidden/>
    <w:rsid w:val="001E5E45"/>
    <w:pPr>
      <w:ind w:left="880"/>
    </w:pPr>
  </w:style>
  <w:style w:type="paragraph" w:styleId="TOC6">
    <w:name w:val="toc 6"/>
    <w:basedOn w:val="Normal"/>
    <w:next w:val="Normal"/>
    <w:autoRedefine/>
    <w:semiHidden/>
    <w:rsid w:val="001E5E45"/>
    <w:pPr>
      <w:ind w:left="1100"/>
    </w:pPr>
  </w:style>
  <w:style w:type="paragraph" w:styleId="TOC7">
    <w:name w:val="toc 7"/>
    <w:basedOn w:val="Normal"/>
    <w:next w:val="Normal"/>
    <w:autoRedefine/>
    <w:semiHidden/>
    <w:rsid w:val="001E5E45"/>
    <w:pPr>
      <w:ind w:left="1320"/>
    </w:pPr>
  </w:style>
  <w:style w:type="paragraph" w:styleId="TOC8">
    <w:name w:val="toc 8"/>
    <w:basedOn w:val="Normal"/>
    <w:next w:val="Normal"/>
    <w:autoRedefine/>
    <w:semiHidden/>
    <w:rsid w:val="001E5E45"/>
    <w:pPr>
      <w:ind w:left="1540"/>
    </w:pPr>
  </w:style>
  <w:style w:type="paragraph" w:styleId="TOC9">
    <w:name w:val="toc 9"/>
    <w:basedOn w:val="Normal"/>
    <w:next w:val="Normal"/>
    <w:autoRedefine/>
    <w:semiHidden/>
    <w:rsid w:val="001E5E45"/>
    <w:pPr>
      <w:ind w:left="1760"/>
    </w:pPr>
  </w:style>
  <w:style w:type="paragraph" w:styleId="BalloonText">
    <w:name w:val="Balloon Text"/>
    <w:basedOn w:val="Normal"/>
    <w:semiHidden/>
    <w:rsid w:val="001E5E45"/>
    <w:rPr>
      <w:rFonts w:ascii="Tahoma" w:hAnsi="Tahoma" w:cs="Tahoma"/>
      <w:sz w:val="16"/>
      <w:szCs w:val="16"/>
    </w:rPr>
  </w:style>
  <w:style w:type="character" w:customStyle="1" w:styleId="APNUMHEAD3Char">
    <w:name w:val="AP NUM HEAD 3 Char"/>
    <w:basedOn w:val="DefaultParagraphFont"/>
    <w:link w:val="APNUMHEAD3"/>
    <w:rsid w:val="00B11ABE"/>
    <w:rPr>
      <w:rFonts w:ascii="Arial" w:hAnsi="Arial"/>
      <w:b/>
      <w:color w:val="000000"/>
      <w:sz w:val="24"/>
      <w:lang w:val="en-GB" w:eastAsia="en-US" w:bidi="ar-SA"/>
    </w:rPr>
  </w:style>
  <w:style w:type="paragraph" w:customStyle="1" w:styleId="Body11">
    <w:name w:val="Body 11"/>
    <w:basedOn w:val="Normal"/>
    <w:rsid w:val="00E81D5C"/>
    <w:pPr>
      <w:keepLines/>
      <w:overflowPunct w:val="0"/>
      <w:autoSpaceDE w:val="0"/>
      <w:autoSpaceDN w:val="0"/>
      <w:adjustRightInd w:val="0"/>
      <w:spacing w:before="60" w:after="60"/>
      <w:textAlignment w:val="baseline"/>
    </w:pPr>
    <w:rPr>
      <w:rFonts w:ascii="Times New Roman" w:hAnsi="Times New Roman"/>
      <w:szCs w:val="20"/>
      <w:lang w:val="en-IE" w:eastAsia="en-GB"/>
    </w:rPr>
  </w:style>
  <w:style w:type="paragraph" w:styleId="Revision">
    <w:name w:val="Revision"/>
    <w:hidden/>
    <w:uiPriority w:val="99"/>
    <w:semiHidden/>
    <w:rsid w:val="00755480"/>
    <w:rPr>
      <w:rFonts w:ascii="Arial" w:hAnsi="Arial"/>
      <w:sz w:val="22"/>
      <w:szCs w:val="24"/>
      <w:lang w:val="en-GB"/>
    </w:rPr>
  </w:style>
  <w:style w:type="character" w:customStyle="1" w:styleId="CERNUMBERBULLETChar1">
    <w:name w:val="CER NUMBER BULLET Char1"/>
    <w:basedOn w:val="DefaultParagraphFont"/>
    <w:locked/>
    <w:rsid w:val="00E0370A"/>
    <w:rPr>
      <w:rFonts w:ascii="Arial" w:hAnsi="Arial" w:cs="Arial"/>
      <w:color w:val="000000"/>
      <w:sz w:val="22"/>
      <w:szCs w:val="22"/>
      <w:lang w:val="en-GB" w:eastAsia="en-US"/>
    </w:rPr>
  </w:style>
  <w:style w:type="paragraph" w:customStyle="1" w:styleId="CERLEVEL3">
    <w:name w:val="CER LEVEL 3"/>
    <w:basedOn w:val="Normal"/>
    <w:qFormat/>
    <w:rsid w:val="0092690B"/>
    <w:pPr>
      <w:keepNext/>
      <w:spacing w:before="240" w:after="120"/>
      <w:jc w:val="both"/>
    </w:pPr>
    <w:rPr>
      <w:b/>
      <w:szCs w:val="22"/>
      <w:lang w:val="en-US"/>
    </w:rPr>
  </w:style>
  <w:style w:type="character" w:customStyle="1" w:styleId="CommentTextChar">
    <w:name w:val="Comment Text Char"/>
    <w:basedOn w:val="DefaultParagraphFont"/>
    <w:link w:val="CommentText"/>
    <w:uiPriority w:val="99"/>
    <w:semiHidden/>
    <w:rsid w:val="00943C43"/>
    <w:rPr>
      <w:rFonts w:ascii="Arial" w:hAnsi="Arial"/>
      <w:lang w:val="en-GB"/>
    </w:rPr>
  </w:style>
  <w:style w:type="paragraph" w:customStyle="1" w:styleId="APHeading2">
    <w:name w:val="AP Heading2"/>
    <w:basedOn w:val="APNUMHEAD3"/>
    <w:link w:val="APHeading2Char"/>
    <w:qFormat/>
    <w:rsid w:val="009238B2"/>
    <w:pPr>
      <w:spacing w:before="120" w:after="240"/>
      <w:jc w:val="both"/>
    </w:pPr>
  </w:style>
  <w:style w:type="character" w:customStyle="1" w:styleId="APHeading2Char">
    <w:name w:val="AP Heading2 Char"/>
    <w:basedOn w:val="APNUMHEAD3Char"/>
    <w:link w:val="APHeading2"/>
    <w:rsid w:val="009238B2"/>
    <w:rPr>
      <w:rFonts w:ascii="Arial" w:hAnsi="Arial"/>
      <w:b/>
      <w:color w:val="000000"/>
      <w:sz w:val="24"/>
      <w:lang w:val="en-GB" w:eastAsia="en-US" w:bidi="ar-SA"/>
    </w:rPr>
  </w:style>
  <w:style w:type="paragraph" w:customStyle="1" w:styleId="APHeading1">
    <w:name w:val="AP Heading1"/>
    <w:basedOn w:val="APNUMHEAD1"/>
    <w:link w:val="APHeading1Char"/>
    <w:qFormat/>
    <w:rsid w:val="009238B2"/>
    <w:pPr>
      <w:overflowPunct w:val="0"/>
      <w:autoSpaceDE w:val="0"/>
      <w:autoSpaceDN w:val="0"/>
      <w:adjustRightInd w:val="0"/>
      <w:spacing w:after="360"/>
      <w:jc w:val="both"/>
      <w:textAlignment w:val="baseline"/>
      <w:outlineLvl w:val="0"/>
    </w:pPr>
    <w:rPr>
      <w:rFonts w:cs="Arial"/>
      <w:bCs/>
      <w:kern w:val="28"/>
      <w:szCs w:val="28"/>
      <w:lang w:val="en-IE" w:eastAsia="en-GB"/>
    </w:rPr>
  </w:style>
  <w:style w:type="character" w:customStyle="1" w:styleId="APHeading1Char">
    <w:name w:val="AP Heading1 Char"/>
    <w:basedOn w:val="DefaultParagraphFont"/>
    <w:link w:val="APHeading1"/>
    <w:rsid w:val="009238B2"/>
    <w:rPr>
      <w:rFonts w:ascii="Arial" w:hAnsi="Arial" w:cs="Arial"/>
      <w:b/>
      <w:bCs/>
      <w:caps/>
      <w:kern w:val="28"/>
      <w:sz w:val="28"/>
      <w:szCs w:val="28"/>
      <w:lang w:val="en-IE" w:eastAsia="en-GB"/>
    </w:rPr>
  </w:style>
  <w:style w:type="character" w:customStyle="1" w:styleId="APNUMHEAD1Char">
    <w:name w:val="AP NUM HEAD 1 Char"/>
    <w:basedOn w:val="DefaultParagraphFont"/>
    <w:link w:val="APNUMHEAD1"/>
    <w:rsid w:val="009238B2"/>
    <w:rPr>
      <w:rFonts w:ascii="Arial" w:hAnsi="Arial"/>
      <w:b/>
      <w:caps/>
      <w:sz w:val="28"/>
      <w:lang w:val="en-GB"/>
    </w:rPr>
  </w:style>
  <w:style w:type="paragraph" w:customStyle="1" w:styleId="Body1">
    <w:name w:val="Body 1"/>
    <w:basedOn w:val="Normal"/>
    <w:link w:val="Body1Char"/>
    <w:rsid w:val="00D45297"/>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
    <w:name w:val="Body 1 Char"/>
    <w:link w:val="Body1"/>
    <w:locked/>
    <w:rsid w:val="00D45297"/>
    <w:rPr>
      <w:sz w:val="22"/>
      <w:szCs w:val="22"/>
      <w:lang w:val="en-AU" w:eastAsia="en-GB"/>
    </w:rPr>
  </w:style>
  <w:style w:type="paragraph" w:styleId="ListParagraph">
    <w:name w:val="List Paragraph"/>
    <w:basedOn w:val="BodyText"/>
    <w:uiPriority w:val="34"/>
    <w:qFormat/>
    <w:rsid w:val="001A64A1"/>
    <w:pPr>
      <w:spacing w:after="240" w:line="288" w:lineRule="auto"/>
      <w:ind w:left="709"/>
      <w:contextualSpacing/>
      <w:jc w:val="both"/>
    </w:pPr>
    <w:rPr>
      <w:rFonts w:eastAsiaTheme="minorHAnsi" w:cstheme="minorBidi"/>
      <w:sz w:val="20"/>
      <w:szCs w:val="20"/>
    </w:rPr>
  </w:style>
  <w:style w:type="paragraph" w:styleId="BlockText">
    <w:name w:val="Block Text"/>
    <w:basedOn w:val="BodyText"/>
    <w:uiPriority w:val="99"/>
    <w:rsid w:val="001A64A1"/>
    <w:pPr>
      <w:spacing w:after="240" w:line="288" w:lineRule="auto"/>
      <w:ind w:left="709" w:right="709"/>
      <w:jc w:val="both"/>
    </w:pPr>
    <w:rPr>
      <w:rFonts w:eastAsiaTheme="minorEastAsia" w:cstheme="minorBidi"/>
      <w:iCs/>
      <w:sz w:val="20"/>
      <w:szCs w:val="20"/>
    </w:rPr>
  </w:style>
  <w:style w:type="paragraph" w:styleId="BodyText">
    <w:name w:val="Body Text"/>
    <w:basedOn w:val="Normal"/>
    <w:link w:val="BodyTextChar"/>
    <w:rsid w:val="001A64A1"/>
    <w:pPr>
      <w:spacing w:after="120"/>
    </w:pPr>
  </w:style>
  <w:style w:type="character" w:customStyle="1" w:styleId="BodyTextChar">
    <w:name w:val="Body Text Char"/>
    <w:basedOn w:val="DefaultParagraphFont"/>
    <w:link w:val="BodyText"/>
    <w:rsid w:val="001A64A1"/>
    <w:rPr>
      <w:rFonts w:ascii="Arial" w:hAnsi="Arial"/>
      <w:sz w:val="22"/>
      <w:szCs w:val="24"/>
      <w:lang w:val="en-GB"/>
    </w:rPr>
  </w:style>
  <w:style w:type="paragraph" w:customStyle="1" w:styleId="TableColumnHeadings">
    <w:name w:val="Table Column Headings"/>
    <w:basedOn w:val="Normal"/>
    <w:rsid w:val="0081658D"/>
    <w:pPr>
      <w:keepNext/>
      <w:overflowPunct w:val="0"/>
      <w:autoSpaceDE w:val="0"/>
      <w:autoSpaceDN w:val="0"/>
      <w:adjustRightInd w:val="0"/>
      <w:spacing w:before="60" w:after="60"/>
      <w:textAlignment w:val="baseline"/>
    </w:pPr>
    <w:rPr>
      <w:rFonts w:ascii="Times New Roman" w:hAnsi="Times New Roman"/>
      <w:b/>
      <w:bCs/>
      <w:smallCaps/>
      <w:szCs w:val="22"/>
      <w:lang w:val="en-AU" w:eastAsia="en-GB"/>
    </w:rPr>
  </w:style>
  <w:style w:type="paragraph" w:customStyle="1" w:styleId="H1">
    <w:name w:val="H1"/>
    <w:basedOn w:val="Normal"/>
    <w:rsid w:val="0081658D"/>
    <w:pPr>
      <w:keepNext/>
      <w:overflowPunct w:val="0"/>
      <w:autoSpaceDE w:val="0"/>
      <w:autoSpaceDN w:val="0"/>
      <w:adjustRightInd w:val="0"/>
      <w:spacing w:before="120" w:after="60"/>
      <w:textAlignment w:val="baseline"/>
    </w:pPr>
    <w:rPr>
      <w:rFonts w:ascii="Times New Roman" w:hAnsi="Times New Roman"/>
      <w:b/>
      <w:bCs/>
      <w:caps/>
      <w:kern w:val="28"/>
      <w:sz w:val="28"/>
      <w:szCs w:val="28"/>
      <w:lang w:val="en-AU" w:eastAsia="en-GB"/>
    </w:rPr>
  </w:style>
  <w:style w:type="table" w:styleId="TableList4">
    <w:name w:val="Table List 4"/>
    <w:basedOn w:val="TableNormal"/>
    <w:rsid w:val="0081658D"/>
    <w:pPr>
      <w:overflowPunct w:val="0"/>
      <w:autoSpaceDE w:val="0"/>
      <w:autoSpaceDN w:val="0"/>
      <w:adjustRightInd w:val="0"/>
      <w:textAlignment w:val="baseline"/>
    </w:pPr>
    <w:rPr>
      <w:lang w:val="en-IE" w:eastAsia="en-IE"/>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rFonts w:ascii="Arial" w:hAnsi="Arial"/>
        <w:b/>
        <w:bCs/>
        <w:color w:val="000000" w:themeColor="text1"/>
        <w:sz w:val="22"/>
      </w:rPr>
      <w:tblPr/>
      <w:tcPr>
        <w:tcBorders>
          <w:top w:val="single" w:sz="18" w:space="0" w:color="auto"/>
          <w:bottom w:val="single" w:sz="18" w:space="0" w:color="auto"/>
        </w:tcBorders>
        <w:shd w:val="clear" w:color="auto" w:fill="F2F2F2" w:themeFill="background1" w:themeFillShade="F2"/>
      </w:tcPr>
    </w:tblStylePr>
  </w:style>
  <w:style w:type="table" w:styleId="TableList3">
    <w:name w:val="Table List 3"/>
    <w:basedOn w:val="TableNormal"/>
    <w:rsid w:val="0081658D"/>
    <w:pPr>
      <w:overflowPunct w:val="0"/>
      <w:autoSpaceDE w:val="0"/>
      <w:autoSpaceDN w:val="0"/>
      <w:adjustRightInd w:val="0"/>
      <w:textAlignment w:val="baseline"/>
    </w:pPr>
    <w:rPr>
      <w:lang w:val="en-IE" w:eastAsia="en-IE"/>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rFonts w:ascii="Arial" w:hAnsi="Arial"/>
        <w:b/>
        <w:bCs/>
        <w:color w:val="000000" w:themeColor="text1"/>
        <w:sz w:val="22"/>
      </w:rPr>
      <w:tblPr/>
      <w:tcPr>
        <w:tcBorders>
          <w:top w:val="single" w:sz="18" w:space="0" w:color="auto"/>
          <w:bottom w:val="single" w:sz="18" w:space="0" w:color="auto"/>
        </w:tcBorders>
        <w:shd w:val="clear" w:color="auto" w:fill="auto"/>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bullettonumbers">
    <w:name w:val="bullet to numbers"/>
    <w:basedOn w:val="Normal"/>
    <w:rsid w:val="008D14B7"/>
    <w:pPr>
      <w:numPr>
        <w:ilvl w:val="1"/>
        <w:numId w:val="28"/>
      </w:numPr>
    </w:pPr>
  </w:style>
  <w:style w:type="paragraph" w:customStyle="1" w:styleId="Bullet1">
    <w:name w:val="Bullet 1"/>
    <w:basedOn w:val="Normal"/>
    <w:rsid w:val="00014A8E"/>
    <w:pPr>
      <w:keepLines/>
      <w:numPr>
        <w:numId w:val="30"/>
      </w:numPr>
      <w:overflowPunct w:val="0"/>
      <w:autoSpaceDE w:val="0"/>
      <w:autoSpaceDN w:val="0"/>
      <w:adjustRightInd w:val="0"/>
      <w:spacing w:after="60"/>
      <w:textAlignment w:val="baseline"/>
    </w:pPr>
    <w:rPr>
      <w:rFonts w:ascii="Times New Roman" w:hAnsi="Times New Roman"/>
      <w:snapToGrid w:val="0"/>
      <w:szCs w:val="22"/>
      <w:lang w:val="en-AU" w:eastAsia="en-GB"/>
    </w:rPr>
  </w:style>
  <w:style w:type="paragraph" w:customStyle="1" w:styleId="Project">
    <w:name w:val="Project"/>
    <w:basedOn w:val="Normal"/>
    <w:rsid w:val="00014A8E"/>
    <w:pPr>
      <w:keepLines/>
      <w:overflowPunct w:val="0"/>
      <w:autoSpaceDE w:val="0"/>
      <w:autoSpaceDN w:val="0"/>
      <w:adjustRightInd w:val="0"/>
      <w:spacing w:before="60" w:after="60"/>
      <w:jc w:val="center"/>
      <w:textAlignment w:val="baseline"/>
    </w:pPr>
    <w:rPr>
      <w:rFonts w:ascii="Times New Roman" w:hAnsi="Times New Roman"/>
      <w:b/>
      <w:sz w:val="32"/>
      <w:szCs w:val="20"/>
      <w:lang w:val="en-IE" w:eastAsia="en-GB"/>
    </w:rPr>
  </w:style>
  <w:style w:type="paragraph" w:styleId="ListNumber2">
    <w:name w:val="List Number 2"/>
    <w:basedOn w:val="Normal"/>
    <w:rsid w:val="00014A8E"/>
    <w:pPr>
      <w:numPr>
        <w:numId w:val="31"/>
      </w:numPr>
      <w:overflowPunct w:val="0"/>
      <w:autoSpaceDE w:val="0"/>
      <w:autoSpaceDN w:val="0"/>
      <w:adjustRightInd w:val="0"/>
      <w:textAlignment w:val="baseline"/>
    </w:pPr>
    <w:rPr>
      <w:rFonts w:ascii="Times New Roman" w:hAnsi="Times New Roman"/>
      <w:sz w:val="20"/>
      <w:szCs w:val="20"/>
      <w:lang w:val="en-AU" w:eastAsia="en-GB"/>
    </w:rPr>
  </w:style>
  <w:style w:type="paragraph" w:styleId="NoSpacing">
    <w:name w:val="No Spacing"/>
    <w:link w:val="NoSpacingChar"/>
    <w:uiPriority w:val="1"/>
    <w:qFormat/>
    <w:rsid w:val="00014A8E"/>
    <w:pPr>
      <w:overflowPunct w:val="0"/>
      <w:autoSpaceDE w:val="0"/>
      <w:autoSpaceDN w:val="0"/>
      <w:adjustRightInd w:val="0"/>
      <w:textAlignment w:val="baseline"/>
    </w:pPr>
    <w:rPr>
      <w:lang w:val="en-AU" w:eastAsia="en-GB"/>
    </w:rPr>
  </w:style>
  <w:style w:type="character" w:customStyle="1" w:styleId="NoSpacingChar">
    <w:name w:val="No Spacing Char"/>
    <w:basedOn w:val="DefaultParagraphFont"/>
    <w:link w:val="NoSpacing"/>
    <w:uiPriority w:val="1"/>
    <w:rsid w:val="00014A8E"/>
    <w:rPr>
      <w:lang w:val="en-AU" w:eastAsia="en-GB"/>
    </w:rPr>
  </w:style>
  <w:style w:type="paragraph" w:customStyle="1" w:styleId="AppenH2">
    <w:name w:val="Appen H2"/>
    <w:basedOn w:val="Heading2"/>
    <w:link w:val="AppenH2Char"/>
    <w:qFormat/>
    <w:rsid w:val="00FA636E"/>
    <w:pPr>
      <w:numPr>
        <w:ilvl w:val="0"/>
        <w:numId w:val="0"/>
      </w:numPr>
      <w:overflowPunct w:val="0"/>
      <w:autoSpaceDE w:val="0"/>
      <w:autoSpaceDN w:val="0"/>
      <w:adjustRightInd w:val="0"/>
      <w:spacing w:before="120" w:after="60"/>
      <w:jc w:val="left"/>
      <w:textAlignment w:val="baseline"/>
    </w:pPr>
    <w:rPr>
      <w:bCs/>
      <w:smallCaps/>
      <w:szCs w:val="24"/>
      <w:lang w:val="en-IE" w:eastAsia="en-GB"/>
    </w:rPr>
  </w:style>
  <w:style w:type="character" w:customStyle="1" w:styleId="AppenH2Char">
    <w:name w:val="Appen H2 Char"/>
    <w:basedOn w:val="DefaultParagraphFont"/>
    <w:link w:val="AppenH2"/>
    <w:rsid w:val="00FA636E"/>
    <w:rPr>
      <w:rFonts w:ascii="Arial" w:hAnsi="Arial" w:cs="Arial"/>
      <w:b/>
      <w:bCs/>
      <w:smallCaps/>
      <w:sz w:val="24"/>
      <w:szCs w:val="24"/>
      <w:lang w:val="en-IE"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Block Text"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954"/>
    <w:rPr>
      <w:rFonts w:ascii="Arial" w:hAnsi="Arial"/>
      <w:sz w:val="22"/>
      <w:szCs w:val="24"/>
      <w:lang w:val="en-GB"/>
    </w:rPr>
  </w:style>
  <w:style w:type="paragraph" w:styleId="Heading1">
    <w:name w:val="heading 1"/>
    <w:aliases w:val="Section Heading,First level,T1,h1,PR9,Section,level2 hdg"/>
    <w:basedOn w:val="Normal"/>
    <w:next w:val="Normal"/>
    <w:autoRedefine/>
    <w:uiPriority w:val="99"/>
    <w:qFormat/>
    <w:rsid w:val="001E5E45"/>
    <w:pPr>
      <w:keepNext/>
      <w:numPr>
        <w:numId w:val="12"/>
      </w:numPr>
      <w:pBdr>
        <w:top w:val="single" w:sz="4" w:space="1" w:color="auto"/>
        <w:bottom w:val="single" w:sz="4" w:space="1" w:color="auto"/>
      </w:pBdr>
      <w:tabs>
        <w:tab w:val="clear" w:pos="541"/>
        <w:tab w:val="num" w:pos="360"/>
      </w:tabs>
      <w:spacing w:after="120"/>
      <w:ind w:left="0" w:firstLine="0"/>
      <w:jc w:val="center"/>
      <w:outlineLvl w:val="0"/>
    </w:pPr>
    <w:rPr>
      <w:b/>
      <w:bCs/>
      <w:sz w:val="28"/>
      <w:lang w:val="en-IE"/>
    </w:rPr>
  </w:style>
  <w:style w:type="paragraph" w:styleId="Heading2">
    <w:name w:val="heading 2"/>
    <w:aliases w:val="Reset numbering,Second level,T2,h2,PR10"/>
    <w:basedOn w:val="Normal"/>
    <w:next w:val="Normal"/>
    <w:qFormat/>
    <w:rsid w:val="001E5E45"/>
    <w:pPr>
      <w:keepNext/>
      <w:numPr>
        <w:ilvl w:val="1"/>
        <w:numId w:val="12"/>
      </w:numPr>
      <w:tabs>
        <w:tab w:val="clear" w:pos="937"/>
        <w:tab w:val="num" w:pos="360"/>
      </w:tabs>
      <w:spacing w:after="120"/>
      <w:ind w:left="0" w:firstLine="0"/>
      <w:jc w:val="both"/>
      <w:outlineLvl w:val="1"/>
    </w:pPr>
    <w:rPr>
      <w:rFonts w:cs="Arial"/>
      <w:b/>
      <w:sz w:val="24"/>
      <w:szCs w:val="22"/>
    </w:rPr>
  </w:style>
  <w:style w:type="paragraph" w:styleId="Heading3">
    <w:name w:val="heading 3"/>
    <w:aliases w:val=".,Level 1 - 1,H3,Third level,T3,PR11"/>
    <w:basedOn w:val="Normal"/>
    <w:next w:val="Normal"/>
    <w:uiPriority w:val="99"/>
    <w:qFormat/>
    <w:rsid w:val="001E5E45"/>
    <w:pPr>
      <w:keepNext/>
      <w:numPr>
        <w:ilvl w:val="2"/>
        <w:numId w:val="12"/>
      </w:numPr>
      <w:tabs>
        <w:tab w:val="clear" w:pos="901"/>
        <w:tab w:val="num" w:pos="360"/>
      </w:tabs>
      <w:ind w:left="0" w:firstLine="0"/>
      <w:outlineLvl w:val="2"/>
    </w:pPr>
    <w:rPr>
      <w:b/>
      <w:bCs/>
      <w:sz w:val="28"/>
    </w:rPr>
  </w:style>
  <w:style w:type="paragraph" w:styleId="Heading4">
    <w:name w:val="heading 4"/>
    <w:aliases w:val="Level 2 - a,Fourth level,T4,PR12,Sub-Minor"/>
    <w:basedOn w:val="Normal"/>
    <w:next w:val="Normal"/>
    <w:uiPriority w:val="99"/>
    <w:qFormat/>
    <w:rsid w:val="001E5E45"/>
    <w:pPr>
      <w:keepNext/>
      <w:numPr>
        <w:numId w:val="11"/>
      </w:numPr>
      <w:tabs>
        <w:tab w:val="clear" w:pos="720"/>
        <w:tab w:val="num" w:pos="360"/>
      </w:tabs>
      <w:spacing w:before="240" w:after="60"/>
      <w:ind w:left="0" w:firstLine="0"/>
      <w:outlineLvl w:val="3"/>
    </w:pPr>
    <w:rPr>
      <w:b/>
      <w:bCs/>
      <w:sz w:val="28"/>
      <w:szCs w:val="28"/>
    </w:rPr>
  </w:style>
  <w:style w:type="paragraph" w:styleId="Heading5">
    <w:name w:val="heading 5"/>
    <w:aliases w:val="Level 3 - i,Appendix1,PR13,Block Label,test"/>
    <w:basedOn w:val="Normal"/>
    <w:next w:val="Normal"/>
    <w:uiPriority w:val="99"/>
    <w:qFormat/>
    <w:rsid w:val="001E5E45"/>
    <w:pPr>
      <w:numPr>
        <w:ilvl w:val="4"/>
        <w:numId w:val="12"/>
      </w:numPr>
      <w:tabs>
        <w:tab w:val="clear" w:pos="1189"/>
        <w:tab w:val="num" w:pos="360"/>
      </w:tabs>
      <w:spacing w:before="240" w:after="60"/>
      <w:ind w:left="0" w:firstLine="0"/>
      <w:outlineLvl w:val="4"/>
    </w:pPr>
    <w:rPr>
      <w:b/>
      <w:bCs/>
      <w:i/>
      <w:iCs/>
      <w:sz w:val="26"/>
      <w:szCs w:val="26"/>
    </w:rPr>
  </w:style>
  <w:style w:type="paragraph" w:styleId="Heading6">
    <w:name w:val="heading 6"/>
    <w:aliases w:val="Legal Level 1.,Appendix 2,PR14"/>
    <w:basedOn w:val="Normal"/>
    <w:next w:val="Normal"/>
    <w:uiPriority w:val="99"/>
    <w:qFormat/>
    <w:rsid w:val="001E5E45"/>
    <w:pPr>
      <w:numPr>
        <w:ilvl w:val="5"/>
        <w:numId w:val="12"/>
      </w:numPr>
      <w:tabs>
        <w:tab w:val="clear" w:pos="1333"/>
        <w:tab w:val="num" w:pos="360"/>
      </w:tabs>
      <w:spacing w:before="240" w:after="60"/>
      <w:ind w:left="0" w:firstLine="0"/>
      <w:outlineLvl w:val="5"/>
    </w:pPr>
    <w:rPr>
      <w:rFonts w:ascii="Times New Roman" w:hAnsi="Times New Roman"/>
      <w:b/>
      <w:bCs/>
      <w:szCs w:val="22"/>
    </w:rPr>
  </w:style>
  <w:style w:type="paragraph" w:styleId="Heading7">
    <w:name w:val="heading 7"/>
    <w:aliases w:val="Legal Level 1.1.,Appendix Header"/>
    <w:basedOn w:val="Normal"/>
    <w:next w:val="Normal"/>
    <w:uiPriority w:val="99"/>
    <w:qFormat/>
    <w:rsid w:val="001E5E45"/>
    <w:pPr>
      <w:numPr>
        <w:ilvl w:val="6"/>
        <w:numId w:val="12"/>
      </w:numPr>
      <w:tabs>
        <w:tab w:val="clear" w:pos="1477"/>
        <w:tab w:val="num" w:pos="360"/>
      </w:tabs>
      <w:spacing w:before="240" w:after="60"/>
      <w:ind w:left="0" w:firstLine="0"/>
      <w:outlineLvl w:val="6"/>
    </w:pPr>
    <w:rPr>
      <w:rFonts w:ascii="Times New Roman" w:hAnsi="Times New Roman"/>
      <w:sz w:val="24"/>
    </w:rPr>
  </w:style>
  <w:style w:type="paragraph" w:styleId="Heading8">
    <w:name w:val="heading 8"/>
    <w:aliases w:val="Legal Level 1.1.1."/>
    <w:basedOn w:val="Normal"/>
    <w:next w:val="Normal"/>
    <w:uiPriority w:val="99"/>
    <w:qFormat/>
    <w:rsid w:val="001E5E45"/>
    <w:pPr>
      <w:numPr>
        <w:ilvl w:val="7"/>
        <w:numId w:val="12"/>
      </w:numPr>
      <w:tabs>
        <w:tab w:val="clear" w:pos="1621"/>
        <w:tab w:val="num" w:pos="360"/>
      </w:tabs>
      <w:spacing w:before="240" w:after="60"/>
      <w:ind w:left="0" w:firstLine="0"/>
      <w:outlineLvl w:val="7"/>
    </w:pPr>
    <w:rPr>
      <w:rFonts w:ascii="Times New Roman" w:hAnsi="Times New Roman"/>
      <w:i/>
      <w:iCs/>
      <w:sz w:val="24"/>
    </w:rPr>
  </w:style>
  <w:style w:type="paragraph" w:styleId="Heading9">
    <w:name w:val="heading 9"/>
    <w:aliases w:val="Legal Level 1.1.1.1."/>
    <w:basedOn w:val="Normal"/>
    <w:next w:val="Normal"/>
    <w:uiPriority w:val="99"/>
    <w:qFormat/>
    <w:rsid w:val="001E5E45"/>
    <w:pPr>
      <w:numPr>
        <w:ilvl w:val="8"/>
        <w:numId w:val="12"/>
      </w:numPr>
      <w:tabs>
        <w:tab w:val="clear" w:pos="1765"/>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1E5E45"/>
    <w:rPr>
      <w:rFonts w:ascii="Arial" w:eastAsia="MS Mincho" w:hAnsi="Arial"/>
      <w:sz w:val="22"/>
      <w:szCs w:val="24"/>
      <w:lang w:val="en-GB" w:eastAsia="en-US" w:bidi="ar-SA"/>
    </w:rPr>
  </w:style>
  <w:style w:type="paragraph" w:styleId="Header">
    <w:name w:val="header"/>
    <w:basedOn w:val="Normal"/>
    <w:link w:val="HeaderChar"/>
    <w:uiPriority w:val="99"/>
    <w:rsid w:val="001E5E45"/>
    <w:pPr>
      <w:tabs>
        <w:tab w:val="center" w:pos="4153"/>
        <w:tab w:val="right" w:pos="8306"/>
      </w:tabs>
    </w:pPr>
    <w:rPr>
      <w:rFonts w:eastAsia="MS Mincho"/>
    </w:rPr>
  </w:style>
  <w:style w:type="character" w:customStyle="1" w:styleId="FooterChar">
    <w:name w:val="Footer Char"/>
    <w:basedOn w:val="DefaultParagraphFont"/>
    <w:link w:val="Footer"/>
    <w:semiHidden/>
    <w:rsid w:val="001E5E45"/>
    <w:rPr>
      <w:rFonts w:ascii="Arial" w:eastAsia="MS Mincho" w:hAnsi="Arial"/>
      <w:sz w:val="22"/>
      <w:szCs w:val="24"/>
      <w:lang w:val="en-GB" w:eastAsia="en-US" w:bidi="ar-SA"/>
    </w:rPr>
  </w:style>
  <w:style w:type="paragraph" w:styleId="Footer">
    <w:name w:val="footer"/>
    <w:basedOn w:val="Normal"/>
    <w:link w:val="FooterChar"/>
    <w:rsid w:val="001E5E45"/>
    <w:pPr>
      <w:tabs>
        <w:tab w:val="center" w:pos="4153"/>
        <w:tab w:val="right" w:pos="8306"/>
      </w:tabs>
    </w:pPr>
    <w:rPr>
      <w:rFonts w:eastAsia="MS Mincho"/>
    </w:rPr>
  </w:style>
  <w:style w:type="paragraph" w:customStyle="1" w:styleId="APNUMHEAD1">
    <w:name w:val="AP NUM HEAD 1"/>
    <w:link w:val="APNUMHEAD1Char"/>
    <w:rsid w:val="006E4FDD"/>
    <w:pPr>
      <w:keepNext/>
      <w:pageBreakBefore/>
      <w:spacing w:before="60" w:after="180"/>
    </w:pPr>
    <w:rPr>
      <w:rFonts w:ascii="Arial" w:hAnsi="Arial"/>
      <w:b/>
      <w:caps/>
      <w:sz w:val="28"/>
      <w:lang w:val="en-GB"/>
    </w:rPr>
  </w:style>
  <w:style w:type="paragraph" w:customStyle="1" w:styleId="APNUMHEAD2">
    <w:name w:val="AP NUM HEAD 2"/>
    <w:rsid w:val="006E4FDD"/>
    <w:pPr>
      <w:spacing w:before="240" w:after="120"/>
    </w:pPr>
    <w:rPr>
      <w:rFonts w:ascii="Arial" w:hAnsi="Arial"/>
      <w:b/>
      <w:caps/>
      <w:sz w:val="24"/>
      <w:lang w:val="en-GB"/>
    </w:rPr>
  </w:style>
  <w:style w:type="paragraph" w:customStyle="1" w:styleId="APNUMHEAD3">
    <w:name w:val="AP NUM HEAD 3"/>
    <w:next w:val="Normal"/>
    <w:link w:val="APNUMHEAD3Char"/>
    <w:rsid w:val="006E4FDD"/>
    <w:pPr>
      <w:keepNext/>
    </w:pPr>
    <w:rPr>
      <w:rFonts w:ascii="Arial" w:hAnsi="Arial"/>
      <w:b/>
      <w:color w:val="000000"/>
      <w:sz w:val="24"/>
      <w:lang w:val="en-GB"/>
    </w:rPr>
  </w:style>
  <w:style w:type="paragraph" w:customStyle="1" w:styleId="APNUMHEAD4">
    <w:name w:val="AP NUM HEAD 4"/>
    <w:rsid w:val="006E4FDD"/>
    <w:rPr>
      <w:rFonts w:ascii="Arial" w:hAnsi="Arial"/>
      <w:b/>
      <w:color w:val="000000"/>
      <w:sz w:val="24"/>
      <w:lang w:val="en-GB"/>
    </w:rPr>
  </w:style>
  <w:style w:type="paragraph" w:styleId="Caption">
    <w:name w:val="caption"/>
    <w:basedOn w:val="Normal"/>
    <w:next w:val="Normal"/>
    <w:qFormat/>
    <w:rsid w:val="001E5E45"/>
    <w:pPr>
      <w:keepNext/>
      <w:spacing w:before="120" w:after="120"/>
      <w:ind w:left="851"/>
    </w:pPr>
    <w:rPr>
      <w:b/>
      <w:bCs/>
      <w:sz w:val="20"/>
      <w:szCs w:val="20"/>
      <w:lang w:val="en-IE" w:eastAsia="en-GB"/>
    </w:rPr>
  </w:style>
  <w:style w:type="paragraph" w:customStyle="1" w:styleId="CERAPPENDIXBODY">
    <w:name w:val="CER APPENDIX BODY"/>
    <w:link w:val="CERAPPENDIXBODYChar"/>
    <w:rsid w:val="001E5E45"/>
    <w:pPr>
      <w:numPr>
        <w:ilvl w:val="1"/>
        <w:numId w:val="9"/>
      </w:numPr>
      <w:tabs>
        <w:tab w:val="clear" w:pos="-1049"/>
        <w:tab w:val="num" w:pos="360"/>
        <w:tab w:val="left" w:pos="851"/>
      </w:tabs>
      <w:spacing w:before="120" w:after="120"/>
      <w:ind w:left="0" w:firstLine="0"/>
      <w:jc w:val="both"/>
    </w:pPr>
    <w:rPr>
      <w:rFonts w:ascii="Arial" w:hAnsi="Arial"/>
      <w:color w:val="000000"/>
      <w:sz w:val="22"/>
      <w:lang w:val="en-GB"/>
    </w:rPr>
  </w:style>
  <w:style w:type="character" w:customStyle="1" w:styleId="CERAPPENDIXBODYChar">
    <w:name w:val="CER APPENDIX BODY Char"/>
    <w:basedOn w:val="DefaultParagraphFont"/>
    <w:link w:val="CERAPPENDIXBODY"/>
    <w:rsid w:val="001E5E45"/>
    <w:rPr>
      <w:rFonts w:ascii="Arial" w:hAnsi="Arial"/>
      <w:color w:val="000000"/>
      <w:sz w:val="22"/>
      <w:lang w:val="en-GB" w:eastAsia="en-US" w:bidi="ar-SA"/>
    </w:rPr>
  </w:style>
  <w:style w:type="paragraph" w:customStyle="1" w:styleId="CERAPPENDIXHEADING1">
    <w:name w:val="CER APPENDIX HEADING 1"/>
    <w:next w:val="Normal"/>
    <w:rsid w:val="001E5E45"/>
    <w:p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NumHeading">
    <w:name w:val="CER Appendix Num Heading"/>
    <w:next w:val="Normal"/>
    <w:rsid w:val="001E5E45"/>
    <w:pPr>
      <w:keepNext/>
      <w:numPr>
        <w:numId w:val="2"/>
      </w:numPr>
      <w:tabs>
        <w:tab w:val="clear" w:pos="851"/>
        <w:tab w:val="num" w:pos="360"/>
      </w:tabs>
      <w:spacing w:before="120" w:after="120"/>
      <w:ind w:left="0" w:firstLine="0"/>
    </w:pPr>
    <w:rPr>
      <w:rFonts w:ascii="Arial" w:hAnsi="Arial"/>
      <w:b/>
      <w:sz w:val="22"/>
      <w:szCs w:val="24"/>
      <w:lang w:val="en-IE"/>
    </w:rPr>
  </w:style>
  <w:style w:type="paragraph" w:customStyle="1" w:styleId="CERBODY">
    <w:name w:val="CER BODY"/>
    <w:link w:val="CERBODYCharChar"/>
    <w:rsid w:val="001E5E45"/>
    <w:pPr>
      <w:numPr>
        <w:ilvl w:val="1"/>
        <w:numId w:val="3"/>
      </w:numPr>
      <w:tabs>
        <w:tab w:val="clear" w:pos="851"/>
        <w:tab w:val="num" w:pos="360"/>
      </w:tabs>
      <w:spacing w:before="120" w:after="120"/>
      <w:ind w:left="0" w:firstLine="0"/>
      <w:jc w:val="both"/>
    </w:pPr>
    <w:rPr>
      <w:rFonts w:ascii="Arial" w:hAnsi="Arial"/>
      <w:sz w:val="22"/>
      <w:szCs w:val="22"/>
      <w:lang w:val="en-GB"/>
    </w:rPr>
  </w:style>
  <w:style w:type="character" w:customStyle="1" w:styleId="CERBODYCharChar">
    <w:name w:val="CER BODY Char Char"/>
    <w:basedOn w:val="DefaultParagraphFont"/>
    <w:link w:val="CERBODY"/>
    <w:rsid w:val="001E5E45"/>
    <w:rPr>
      <w:rFonts w:ascii="Arial" w:hAnsi="Arial"/>
      <w:sz w:val="22"/>
      <w:szCs w:val="22"/>
      <w:lang w:val="en-GB" w:eastAsia="en-US" w:bidi="ar-SA"/>
    </w:rPr>
  </w:style>
  <w:style w:type="character" w:customStyle="1" w:styleId="CERBODYCharChar1">
    <w:name w:val="CER BODY Char Char1"/>
    <w:basedOn w:val="DefaultParagraphFont"/>
    <w:rsid w:val="001E5E45"/>
    <w:rPr>
      <w:rFonts w:ascii="Arial" w:hAnsi="Arial"/>
      <w:sz w:val="22"/>
      <w:szCs w:val="22"/>
      <w:lang w:val="en-GB" w:eastAsia="en-US" w:bidi="ar-SA"/>
    </w:rPr>
  </w:style>
  <w:style w:type="paragraph" w:customStyle="1" w:styleId="CERBodyManual">
    <w:name w:val="CER Body Manual"/>
    <w:next w:val="CERBODY"/>
    <w:link w:val="CERBodyManualChar"/>
    <w:rsid w:val="001E5E45"/>
    <w:pPr>
      <w:tabs>
        <w:tab w:val="left" w:pos="851"/>
      </w:tabs>
      <w:spacing w:before="120" w:after="120"/>
      <w:ind w:left="851" w:hanging="851"/>
    </w:pPr>
    <w:rPr>
      <w:rFonts w:ascii="Arial" w:hAnsi="Arial"/>
      <w:sz w:val="22"/>
      <w:szCs w:val="22"/>
      <w:lang w:val="en-GB"/>
    </w:rPr>
  </w:style>
  <w:style w:type="character" w:customStyle="1" w:styleId="CERBodyManualChar">
    <w:name w:val="CER Body Manual Char"/>
    <w:basedOn w:val="CERBODYCharChar1"/>
    <w:link w:val="CERBodyManual"/>
    <w:rsid w:val="001E5E45"/>
    <w:rPr>
      <w:rFonts w:ascii="Arial" w:hAnsi="Arial"/>
      <w:sz w:val="22"/>
      <w:szCs w:val="22"/>
      <w:lang w:val="en-GB" w:eastAsia="en-US" w:bidi="ar-SA"/>
    </w:rPr>
  </w:style>
  <w:style w:type="character" w:customStyle="1" w:styleId="CERBodyManualCharChar">
    <w:name w:val="CER Body Manual Char Char"/>
    <w:basedOn w:val="DefaultParagraphFont"/>
    <w:rsid w:val="001E5E45"/>
    <w:rPr>
      <w:rFonts w:ascii="Arial" w:hAnsi="Arial"/>
      <w:sz w:val="22"/>
      <w:szCs w:val="22"/>
      <w:lang w:val="en-GB" w:eastAsia="en-US" w:bidi="ar-SA"/>
    </w:rPr>
  </w:style>
  <w:style w:type="paragraph" w:customStyle="1" w:styleId="CERBODYUnnumbered">
    <w:name w:val="CER BODY Unnumbered"/>
    <w:link w:val="CERBODYUnnumberedChar"/>
    <w:rsid w:val="001E5E45"/>
    <w:pPr>
      <w:spacing w:before="120" w:after="120"/>
      <w:ind w:left="851"/>
      <w:jc w:val="both"/>
    </w:pPr>
    <w:rPr>
      <w:rFonts w:ascii="Arial" w:hAnsi="Arial"/>
      <w:sz w:val="22"/>
      <w:szCs w:val="22"/>
      <w:lang w:val="en-GB"/>
    </w:rPr>
  </w:style>
  <w:style w:type="character" w:customStyle="1" w:styleId="CERBODYUnnumberedChar">
    <w:name w:val="CER BODY Unnumbered Char"/>
    <w:basedOn w:val="DefaultParagraphFont"/>
    <w:link w:val="CERBODYUnnumbered"/>
    <w:rsid w:val="001E5E45"/>
    <w:rPr>
      <w:rFonts w:ascii="Arial" w:hAnsi="Arial"/>
      <w:sz w:val="22"/>
      <w:szCs w:val="22"/>
      <w:lang w:val="en-GB" w:eastAsia="en-US" w:bidi="ar-SA"/>
    </w:rPr>
  </w:style>
  <w:style w:type="paragraph" w:customStyle="1" w:styleId="CERBULLET2">
    <w:name w:val="CER BULLET 2"/>
    <w:link w:val="CERBULLET2Char"/>
    <w:rsid w:val="001E5E45"/>
    <w:pPr>
      <w:numPr>
        <w:numId w:val="4"/>
      </w:numPr>
      <w:tabs>
        <w:tab w:val="clear" w:pos="425"/>
        <w:tab w:val="num" w:pos="360"/>
      </w:tabs>
      <w:spacing w:before="120" w:after="120"/>
      <w:ind w:left="0" w:firstLine="0"/>
      <w:jc w:val="both"/>
    </w:pPr>
    <w:rPr>
      <w:rFonts w:ascii="Arial" w:hAnsi="Arial"/>
      <w:iCs/>
      <w:sz w:val="22"/>
      <w:lang w:val="en-GB"/>
    </w:rPr>
  </w:style>
  <w:style w:type="character" w:customStyle="1" w:styleId="CERBULLET2Char">
    <w:name w:val="CER BULLET 2 Char"/>
    <w:basedOn w:val="DefaultParagraphFont"/>
    <w:link w:val="CERBULLET2"/>
    <w:rsid w:val="001E5E45"/>
    <w:rPr>
      <w:rFonts w:ascii="Arial" w:hAnsi="Arial"/>
      <w:iCs/>
      <w:sz w:val="22"/>
      <w:lang w:val="en-GB" w:eastAsia="en-US" w:bidi="ar-SA"/>
    </w:rPr>
  </w:style>
  <w:style w:type="paragraph" w:customStyle="1" w:styleId="CERBULLET3">
    <w:name w:val="CER BULLET 3"/>
    <w:link w:val="CERBULLET3Char"/>
    <w:rsid w:val="001E5E45"/>
    <w:pPr>
      <w:tabs>
        <w:tab w:val="left" w:pos="1985"/>
      </w:tabs>
      <w:spacing w:before="120" w:after="120"/>
    </w:pPr>
    <w:rPr>
      <w:rFonts w:ascii="Arial" w:hAnsi="Arial"/>
      <w:color w:val="000000"/>
      <w:sz w:val="22"/>
      <w:lang w:val="en-GB"/>
    </w:rPr>
  </w:style>
  <w:style w:type="character" w:customStyle="1" w:styleId="CERBULLET3Char">
    <w:name w:val="CER BULLET 3 Char"/>
    <w:basedOn w:val="DefaultParagraphFont"/>
    <w:link w:val="CERBULLET3"/>
    <w:rsid w:val="001E5E45"/>
    <w:rPr>
      <w:rFonts w:ascii="Arial" w:hAnsi="Arial"/>
      <w:color w:val="000000"/>
      <w:sz w:val="22"/>
      <w:lang w:val="en-GB" w:eastAsia="en-US" w:bidi="ar-SA"/>
    </w:rPr>
  </w:style>
  <w:style w:type="paragraph" w:customStyle="1" w:styleId="CEREquation">
    <w:name w:val="CER Equation"/>
    <w:basedOn w:val="CERBODYUnnumbered"/>
    <w:link w:val="CEREquationChar"/>
    <w:rsid w:val="001E5E45"/>
    <w:pPr>
      <w:tabs>
        <w:tab w:val="left" w:pos="1418"/>
      </w:tabs>
    </w:pPr>
  </w:style>
  <w:style w:type="character" w:customStyle="1" w:styleId="CEREquationChar">
    <w:name w:val="CER Equation Char"/>
    <w:basedOn w:val="CERBODYUnnumberedChar"/>
    <w:link w:val="CEREquation"/>
    <w:rsid w:val="001E5E45"/>
    <w:rPr>
      <w:rFonts w:ascii="Arial" w:hAnsi="Arial"/>
      <w:sz w:val="22"/>
      <w:szCs w:val="22"/>
      <w:lang w:val="en-GB" w:eastAsia="en-US" w:bidi="ar-SA"/>
    </w:rPr>
  </w:style>
  <w:style w:type="paragraph" w:customStyle="1" w:styleId="CERFOOTNOTEREFERENCE">
    <w:name w:val="CER FOOTNOTE REFERENCE"/>
    <w:next w:val="Normal"/>
    <w:link w:val="CERFOOTNOTEREFERENCEChar"/>
    <w:rsid w:val="001E5E45"/>
    <w:rPr>
      <w:rFonts w:ascii="Arial" w:hAnsi="Arial"/>
      <w:vertAlign w:val="superscript"/>
      <w:lang w:val="en-GB"/>
    </w:rPr>
  </w:style>
  <w:style w:type="paragraph" w:styleId="FootnoteText">
    <w:name w:val="footnote text"/>
    <w:basedOn w:val="Normal"/>
    <w:link w:val="FootnoteTextChar"/>
    <w:semiHidden/>
    <w:rsid w:val="001E5E45"/>
    <w:rPr>
      <w:sz w:val="20"/>
      <w:szCs w:val="20"/>
    </w:rPr>
  </w:style>
  <w:style w:type="paragraph" w:customStyle="1" w:styleId="CERFootnoteReference0">
    <w:name w:val="CER Footnote Reference"/>
    <w:basedOn w:val="FootnoteText"/>
    <w:link w:val="CERFootnoteReferenceChar0"/>
    <w:rsid w:val="001E5E45"/>
    <w:pPr>
      <w:tabs>
        <w:tab w:val="left" w:pos="851"/>
      </w:tabs>
      <w:ind w:left="851" w:hanging="851"/>
    </w:pPr>
    <w:rPr>
      <w:sz w:val="18"/>
      <w:lang w:val="en-IE"/>
    </w:rPr>
  </w:style>
  <w:style w:type="character" w:customStyle="1" w:styleId="CERFOOTNOTEREFERENCEChar">
    <w:name w:val="CER FOOTNOTE REFERENCE Char"/>
    <w:basedOn w:val="DefaultParagraphFont"/>
    <w:link w:val="CERFOOTNOTEREFERENCE"/>
    <w:rsid w:val="001E5E45"/>
    <w:rPr>
      <w:rFonts w:ascii="Arial" w:hAnsi="Arial"/>
      <w:vertAlign w:val="superscript"/>
      <w:lang w:val="en-GB" w:eastAsia="en-US" w:bidi="ar-SA"/>
    </w:rPr>
  </w:style>
  <w:style w:type="character" w:customStyle="1" w:styleId="FootnoteTextChar">
    <w:name w:val="Footnote Text Char"/>
    <w:basedOn w:val="DefaultParagraphFont"/>
    <w:link w:val="FootnoteText"/>
    <w:rsid w:val="001E5E45"/>
    <w:rPr>
      <w:rFonts w:ascii="Arial" w:hAnsi="Arial"/>
      <w:lang w:val="en-GB" w:eastAsia="en-US" w:bidi="ar-SA"/>
    </w:rPr>
  </w:style>
  <w:style w:type="character" w:customStyle="1" w:styleId="CERFootnoteReferenceChar0">
    <w:name w:val="CER Footnote Reference Char"/>
    <w:basedOn w:val="FootnoteTextChar"/>
    <w:link w:val="CERFootnoteReference0"/>
    <w:rsid w:val="001E5E45"/>
    <w:rPr>
      <w:rFonts w:ascii="Arial" w:hAnsi="Arial"/>
      <w:sz w:val="18"/>
      <w:lang w:val="en-IE" w:eastAsia="en-US" w:bidi="ar-SA"/>
    </w:rPr>
  </w:style>
  <w:style w:type="paragraph" w:customStyle="1" w:styleId="CERFOOTNOTETEXT">
    <w:name w:val="CER FOOTNOTE TEXT"/>
    <w:link w:val="CERFOOTNOTETEXTChar"/>
    <w:rsid w:val="001E5E45"/>
    <w:pPr>
      <w:tabs>
        <w:tab w:val="left" w:pos="425"/>
      </w:tabs>
      <w:ind w:left="425" w:hanging="425"/>
    </w:pPr>
    <w:rPr>
      <w:rFonts w:ascii="Arial" w:hAnsi="Arial"/>
      <w:lang w:val="en-GB"/>
    </w:rPr>
  </w:style>
  <w:style w:type="character" w:customStyle="1" w:styleId="CERFOOTNOTETEXTChar">
    <w:name w:val="CER FOOTNOTE TEXT Char"/>
    <w:basedOn w:val="DefaultParagraphFont"/>
    <w:link w:val="CERFOOTNOTETEXT"/>
    <w:rsid w:val="001E5E45"/>
    <w:rPr>
      <w:rFonts w:ascii="Arial" w:hAnsi="Arial"/>
      <w:lang w:val="en-GB" w:eastAsia="en-US" w:bidi="ar-SA"/>
    </w:rPr>
  </w:style>
  <w:style w:type="paragraph" w:customStyle="1" w:styleId="CERFRONTTEXT2NDLEVEL">
    <w:name w:val="CER FRONT TEXT 2ND LEVEL"/>
    <w:rsid w:val="001E5E45"/>
    <w:pPr>
      <w:spacing w:after="960"/>
      <w:jc w:val="center"/>
    </w:pPr>
    <w:rPr>
      <w:rFonts w:ascii="Arial" w:hAnsi="Arial"/>
      <w:b/>
      <w:bCs/>
      <w:color w:val="000000"/>
      <w:sz w:val="48"/>
      <w:lang w:val="en-IE"/>
    </w:rPr>
  </w:style>
  <w:style w:type="paragraph" w:customStyle="1" w:styleId="CERHEADING1">
    <w:name w:val="CER HEADING 1"/>
    <w:next w:val="CERBODY"/>
    <w:rsid w:val="001E5E45"/>
    <w:pPr>
      <w:pageBreakBefore/>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1E5E45"/>
    <w:pPr>
      <w:keepNext/>
      <w:tabs>
        <w:tab w:val="left" w:pos="936"/>
      </w:tabs>
      <w:spacing w:before="240" w:after="120"/>
      <w:ind w:left="851"/>
    </w:pPr>
    <w:rPr>
      <w:rFonts w:ascii="Arial" w:hAnsi="Arial"/>
      <w:b/>
      <w:caps/>
      <w:sz w:val="24"/>
      <w:lang w:val="en-GB"/>
    </w:rPr>
  </w:style>
  <w:style w:type="character" w:customStyle="1" w:styleId="CERHEADING2Char">
    <w:name w:val="CER HEADING 2 Char"/>
    <w:basedOn w:val="DefaultParagraphFont"/>
    <w:link w:val="CERHEADING2"/>
    <w:rsid w:val="001E5E45"/>
    <w:rPr>
      <w:rFonts w:ascii="Arial" w:hAnsi="Arial"/>
      <w:b/>
      <w:caps/>
      <w:sz w:val="24"/>
      <w:lang w:val="en-GB" w:eastAsia="en-US" w:bidi="ar-SA"/>
    </w:rPr>
  </w:style>
  <w:style w:type="paragraph" w:customStyle="1" w:styleId="CERHEADING3">
    <w:name w:val="CER HEADING 3"/>
    <w:next w:val="CERBODY"/>
    <w:rsid w:val="001E5E45"/>
    <w:pPr>
      <w:keepNext/>
      <w:spacing w:before="240" w:after="120"/>
      <w:ind w:left="851"/>
    </w:pPr>
    <w:rPr>
      <w:rFonts w:ascii="Arial" w:hAnsi="Arial"/>
      <w:b/>
      <w:iCs/>
      <w:color w:val="000000"/>
      <w:sz w:val="22"/>
      <w:szCs w:val="22"/>
      <w:lang w:val="en-GB"/>
    </w:rPr>
  </w:style>
  <w:style w:type="paragraph" w:customStyle="1" w:styleId="CERHEADING4">
    <w:name w:val="CER HEADING 4"/>
    <w:link w:val="CERHEADING4Char"/>
    <w:rsid w:val="001E5E45"/>
    <w:pPr>
      <w:keepNext/>
      <w:spacing w:before="240" w:after="120"/>
      <w:ind w:left="851"/>
    </w:pPr>
    <w:rPr>
      <w:rFonts w:ascii="Arial" w:hAnsi="Arial"/>
      <w:b/>
      <w:i/>
      <w:color w:val="000000"/>
      <w:sz w:val="22"/>
      <w:lang w:val="en-GB"/>
    </w:rPr>
  </w:style>
  <w:style w:type="character" w:customStyle="1" w:styleId="CERHEADING4Char">
    <w:name w:val="CER HEADING 4 Char"/>
    <w:basedOn w:val="DefaultParagraphFont"/>
    <w:link w:val="CERHEADING4"/>
    <w:rsid w:val="001E5E45"/>
    <w:rPr>
      <w:rFonts w:ascii="Arial" w:hAnsi="Arial"/>
      <w:b/>
      <w:i/>
      <w:color w:val="000000"/>
      <w:sz w:val="22"/>
      <w:lang w:val="en-GB" w:eastAsia="en-US" w:bidi="ar-SA"/>
    </w:rPr>
  </w:style>
  <w:style w:type="paragraph" w:customStyle="1" w:styleId="CERHEADING5">
    <w:name w:val="CER HEADING 5"/>
    <w:basedOn w:val="CERHEADING4"/>
    <w:rsid w:val="001E5E45"/>
    <w:rPr>
      <w:b w:val="0"/>
    </w:rPr>
  </w:style>
  <w:style w:type="paragraph" w:customStyle="1" w:styleId="CERLISTBULLET">
    <w:name w:val="CER LIST BULLET"/>
    <w:next w:val="CERBODY"/>
    <w:rsid w:val="001E5E45"/>
    <w:pPr>
      <w:tabs>
        <w:tab w:val="num" w:pos="1440"/>
      </w:tabs>
      <w:spacing w:before="120" w:after="120"/>
      <w:ind w:left="1440" w:hanging="360"/>
      <w:jc w:val="both"/>
    </w:pPr>
    <w:rPr>
      <w:rFonts w:ascii="Arial" w:hAnsi="Arial"/>
      <w:iCs/>
      <w:color w:val="000000"/>
      <w:sz w:val="22"/>
      <w:lang w:val="en-GB"/>
    </w:rPr>
  </w:style>
  <w:style w:type="paragraph" w:customStyle="1" w:styleId="CERLISTBULLET2">
    <w:name w:val="CER LIST BULLET 2"/>
    <w:basedOn w:val="Normal"/>
    <w:rsid w:val="001E5E45"/>
    <w:pPr>
      <w:numPr>
        <w:numId w:val="5"/>
      </w:numPr>
      <w:tabs>
        <w:tab w:val="clear" w:pos="1985"/>
        <w:tab w:val="num" w:pos="360"/>
      </w:tabs>
      <w:spacing w:before="120" w:after="120"/>
      <w:ind w:left="0" w:firstLine="0"/>
      <w:jc w:val="both"/>
    </w:pPr>
    <w:rPr>
      <w:iCs/>
      <w:color w:val="000000"/>
      <w:szCs w:val="20"/>
    </w:rPr>
  </w:style>
  <w:style w:type="paragraph" w:customStyle="1" w:styleId="CERMAINFRONTTEXT">
    <w:name w:val="CER MAIN FRONT TEXT"/>
    <w:rsid w:val="001E5E45"/>
    <w:pPr>
      <w:spacing w:after="960"/>
      <w:jc w:val="center"/>
    </w:pPr>
    <w:rPr>
      <w:rFonts w:ascii="Arial" w:hAnsi="Arial"/>
      <w:b/>
      <w:bCs/>
      <w:sz w:val="52"/>
      <w:lang w:val="en-GB"/>
    </w:rPr>
  </w:style>
  <w:style w:type="paragraph" w:customStyle="1" w:styleId="CERNONINDENTBULLET">
    <w:name w:val="CER NON INDENT BULLET"/>
    <w:rsid w:val="006E4FDD"/>
    <w:pPr>
      <w:spacing w:after="120"/>
    </w:pPr>
    <w:rPr>
      <w:rFonts w:ascii="Arial" w:hAnsi="Arial"/>
      <w:color w:val="000000"/>
      <w:sz w:val="22"/>
      <w:lang w:val="en-GB"/>
    </w:rPr>
  </w:style>
  <w:style w:type="paragraph" w:customStyle="1" w:styleId="CERNONINDENTBULLET2">
    <w:name w:val="CER NON INDENT BULLET 2"/>
    <w:rsid w:val="006E4FDD"/>
    <w:pPr>
      <w:numPr>
        <w:numId w:val="7"/>
      </w:numPr>
      <w:spacing w:after="120"/>
    </w:pPr>
    <w:rPr>
      <w:rFonts w:ascii="Arial" w:hAnsi="Arial"/>
      <w:color w:val="000000"/>
      <w:sz w:val="22"/>
      <w:lang w:val="en-GB"/>
    </w:rPr>
  </w:style>
  <w:style w:type="paragraph" w:customStyle="1" w:styleId="CERNONINDENTBULLET3">
    <w:name w:val="CER NON INDENT BULLET 3"/>
    <w:rsid w:val="006E4FDD"/>
    <w:pPr>
      <w:numPr>
        <w:numId w:val="8"/>
      </w:numPr>
      <w:spacing w:after="120"/>
    </w:pPr>
    <w:rPr>
      <w:rFonts w:ascii="Arial" w:hAnsi="Arial"/>
      <w:color w:val="000000"/>
      <w:sz w:val="22"/>
      <w:lang w:val="en-GB"/>
    </w:rPr>
  </w:style>
  <w:style w:type="paragraph" w:customStyle="1" w:styleId="CERNORMAL">
    <w:name w:val="CER NORMAL"/>
    <w:link w:val="CERNORMALChar"/>
    <w:rsid w:val="001E5E45"/>
    <w:pPr>
      <w:tabs>
        <w:tab w:val="num" w:pos="851"/>
      </w:tabs>
      <w:spacing w:before="120" w:after="120"/>
      <w:ind w:left="851"/>
    </w:pPr>
    <w:rPr>
      <w:rFonts w:ascii="Arial" w:hAnsi="Arial"/>
      <w:color w:val="000000"/>
      <w:sz w:val="22"/>
      <w:lang w:val="en-GB"/>
    </w:rPr>
  </w:style>
  <w:style w:type="paragraph" w:customStyle="1" w:styleId="CERnon-indent">
    <w:name w:val="CER non-indent"/>
    <w:basedOn w:val="CERNORMAL"/>
    <w:link w:val="CERnon-indentChar"/>
    <w:rsid w:val="001E5E45"/>
    <w:pPr>
      <w:ind w:left="0"/>
    </w:pPr>
  </w:style>
  <w:style w:type="character" w:customStyle="1" w:styleId="CERNORMALChar">
    <w:name w:val="CER NORMAL Char"/>
    <w:basedOn w:val="DefaultParagraphFont"/>
    <w:link w:val="CERNORMAL"/>
    <w:rsid w:val="001E5E45"/>
    <w:rPr>
      <w:rFonts w:ascii="Arial" w:hAnsi="Arial"/>
      <w:color w:val="000000"/>
      <w:sz w:val="22"/>
      <w:lang w:val="en-GB" w:eastAsia="en-US" w:bidi="ar-SA"/>
    </w:rPr>
  </w:style>
  <w:style w:type="character" w:customStyle="1" w:styleId="CERnon-indentChar">
    <w:name w:val="CER non-indent Char"/>
    <w:basedOn w:val="CERNORMALChar"/>
    <w:link w:val="CERnon-indent"/>
    <w:rsid w:val="001E5E45"/>
    <w:rPr>
      <w:rFonts w:ascii="Arial" w:hAnsi="Arial"/>
      <w:color w:val="000000"/>
      <w:sz w:val="22"/>
      <w:lang w:val="en-GB" w:eastAsia="en-US" w:bidi="ar-SA"/>
    </w:rPr>
  </w:style>
  <w:style w:type="paragraph" w:customStyle="1" w:styleId="CERNORMALBOLDITALIC">
    <w:name w:val="CER NORMAL BOLD ITALIC"/>
    <w:basedOn w:val="CERNORMAL"/>
    <w:rsid w:val="001E5E45"/>
    <w:rPr>
      <w:b/>
      <w:i/>
    </w:rPr>
  </w:style>
  <w:style w:type="character" w:customStyle="1" w:styleId="CERNORMALCharChar">
    <w:name w:val="CER NORMAL Char Char"/>
    <w:basedOn w:val="DefaultParagraphFont"/>
    <w:rsid w:val="001E5E45"/>
    <w:rPr>
      <w:rFonts w:ascii="Arial" w:hAnsi="Arial"/>
      <w:color w:val="000000"/>
      <w:sz w:val="22"/>
      <w:szCs w:val="24"/>
      <w:lang w:val="en-GB" w:eastAsia="en-US" w:bidi="ar-SA"/>
    </w:rPr>
  </w:style>
  <w:style w:type="paragraph" w:customStyle="1" w:styleId="CERNORMALHeading1">
    <w:name w:val="CER NORMAL Heading 1"/>
    <w:basedOn w:val="CERNORMAL"/>
    <w:rsid w:val="001E5E45"/>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1E5E45"/>
    <w:pPr>
      <w:ind w:left="1418"/>
    </w:pPr>
  </w:style>
  <w:style w:type="paragraph" w:customStyle="1" w:styleId="CERNormalIndent2">
    <w:name w:val="CER Normal Indent 2"/>
    <w:basedOn w:val="CERNORMAL"/>
    <w:rsid w:val="001E5E45"/>
    <w:pPr>
      <w:ind w:left="1985"/>
    </w:pPr>
  </w:style>
  <w:style w:type="character" w:customStyle="1" w:styleId="CERNormalIndentChar">
    <w:name w:val="CER Normal Indent Char"/>
    <w:basedOn w:val="CERNORMALChar"/>
    <w:link w:val="CERNormalIndent"/>
    <w:rsid w:val="001E5E45"/>
    <w:rPr>
      <w:rFonts w:ascii="Arial" w:hAnsi="Arial"/>
      <w:color w:val="000000"/>
      <w:sz w:val="22"/>
      <w:lang w:val="en-GB" w:eastAsia="en-US" w:bidi="ar-SA"/>
    </w:rPr>
  </w:style>
  <w:style w:type="paragraph" w:customStyle="1" w:styleId="CERNUMAPPENDXHD1">
    <w:name w:val="CER NUM APPENDX HD 1"/>
    <w:basedOn w:val="CERAPPENDIXHEADING1"/>
    <w:rsid w:val="001E5E45"/>
    <w:pPr>
      <w:keepNext/>
      <w:pageBreakBefore/>
      <w:numPr>
        <w:numId w:val="9"/>
      </w:numPr>
      <w:tabs>
        <w:tab w:val="num" w:pos="360"/>
      </w:tabs>
    </w:pPr>
    <w:rPr>
      <w:color w:val="auto"/>
    </w:rPr>
  </w:style>
  <w:style w:type="paragraph" w:customStyle="1" w:styleId="CERNUMBERBULLET">
    <w:name w:val="CER NUMBER BULLET"/>
    <w:link w:val="CERNUMBERBULLETCharChar"/>
    <w:rsid w:val="001E5E45"/>
    <w:pPr>
      <w:numPr>
        <w:numId w:val="10"/>
      </w:numPr>
      <w:tabs>
        <w:tab w:val="clear" w:pos="900"/>
        <w:tab w:val="num" w:pos="360"/>
      </w:tabs>
      <w:spacing w:before="120" w:after="120"/>
      <w:ind w:left="0" w:firstLine="0"/>
    </w:pPr>
    <w:rPr>
      <w:rFonts w:ascii="Arial" w:hAnsi="Arial"/>
      <w:color w:val="000000"/>
      <w:sz w:val="22"/>
      <w:szCs w:val="24"/>
      <w:lang w:val="en-GB"/>
    </w:rPr>
  </w:style>
  <w:style w:type="paragraph" w:customStyle="1" w:styleId="CERNUMBERBULLET2">
    <w:name w:val="CER NUMBER BULLET 2"/>
    <w:link w:val="CERNUMBERBULLET2CharChar1"/>
    <w:rsid w:val="001E5E45"/>
    <w:pPr>
      <w:spacing w:before="120" w:after="120"/>
    </w:pPr>
    <w:rPr>
      <w:rFonts w:ascii="Arial" w:hAnsi="Arial" w:cs="Arial"/>
      <w:sz w:val="22"/>
      <w:lang w:val="en-IE"/>
    </w:rPr>
  </w:style>
  <w:style w:type="character" w:customStyle="1" w:styleId="CERNUMBERBULLET2Char">
    <w:name w:val="CER NUMBER BULLET 2 Char"/>
    <w:basedOn w:val="DefaultParagraphFont"/>
    <w:rsid w:val="001E5E45"/>
    <w:rPr>
      <w:rFonts w:ascii="Arial" w:hAnsi="Arial" w:cs="Arial"/>
      <w:sz w:val="22"/>
      <w:lang w:val="en-IE" w:eastAsia="en-US" w:bidi="ar-SA"/>
    </w:rPr>
  </w:style>
  <w:style w:type="character" w:customStyle="1" w:styleId="CERNUMBERBULLET2CharChar">
    <w:name w:val="CER NUMBER BULLET 2 Char Char"/>
    <w:basedOn w:val="DefaultParagraphFont"/>
    <w:semiHidden/>
    <w:rsid w:val="001E5E45"/>
    <w:rPr>
      <w:rFonts w:ascii="Arial" w:hAnsi="Arial" w:cs="Arial"/>
      <w:sz w:val="22"/>
      <w:lang w:val="en-IE" w:eastAsia="en-US" w:bidi="ar-SA"/>
    </w:rPr>
  </w:style>
  <w:style w:type="character" w:customStyle="1" w:styleId="CERNUMBERBULLET2CharCharChar">
    <w:name w:val="CER NUMBER BULLET 2 Char Char Char"/>
    <w:basedOn w:val="DefaultParagraphFont"/>
    <w:rsid w:val="001E5E45"/>
    <w:rPr>
      <w:rFonts w:ascii="Arial" w:hAnsi="Arial" w:cs="Arial"/>
      <w:sz w:val="22"/>
      <w:lang w:val="en-IE" w:eastAsia="en-US" w:bidi="ar-SA"/>
    </w:rPr>
  </w:style>
  <w:style w:type="character" w:customStyle="1" w:styleId="CERNUMBERBULLET2CharChar1">
    <w:name w:val="CER NUMBER BULLET 2 Char Char1"/>
    <w:basedOn w:val="DefaultParagraphFont"/>
    <w:link w:val="CERNUMBERBULLET2"/>
    <w:rsid w:val="001E5E45"/>
    <w:rPr>
      <w:rFonts w:ascii="Arial" w:hAnsi="Arial" w:cs="Arial"/>
      <w:sz w:val="22"/>
      <w:lang w:val="en-IE" w:eastAsia="en-US" w:bidi="ar-SA"/>
    </w:rPr>
  </w:style>
  <w:style w:type="character" w:customStyle="1" w:styleId="CERNUMBERBULLETChar">
    <w:name w:val="CER NUMBER BULLET Char"/>
    <w:basedOn w:val="DefaultParagraphFont"/>
    <w:rsid w:val="001E5E45"/>
    <w:rPr>
      <w:rFonts w:ascii="Arial" w:hAnsi="Arial"/>
      <w:color w:val="000000"/>
      <w:sz w:val="22"/>
      <w:lang w:val="en-GB" w:eastAsia="en-US" w:bidi="ar-SA"/>
    </w:rPr>
  </w:style>
  <w:style w:type="character" w:customStyle="1" w:styleId="CERNUMBERBULLETCharChar">
    <w:name w:val="CER NUMBER BULLET Char Char"/>
    <w:basedOn w:val="DefaultParagraphFont"/>
    <w:link w:val="CERNUMBERBULLET"/>
    <w:rsid w:val="001E5E45"/>
    <w:rPr>
      <w:rFonts w:ascii="Arial" w:hAnsi="Arial"/>
      <w:color w:val="000000"/>
      <w:sz w:val="22"/>
      <w:szCs w:val="24"/>
      <w:lang w:val="en-GB" w:eastAsia="en-US" w:bidi="ar-SA"/>
    </w:rPr>
  </w:style>
  <w:style w:type="paragraph" w:customStyle="1" w:styleId="CERTableHeader">
    <w:name w:val="CER Table Header"/>
    <w:basedOn w:val="Caption"/>
    <w:rsid w:val="001E5E45"/>
    <w:pPr>
      <w:ind w:left="0"/>
    </w:pPr>
  </w:style>
  <w:style w:type="paragraph" w:customStyle="1" w:styleId="CERSection7">
    <w:name w:val="CERSection7"/>
    <w:basedOn w:val="CERNORMAL"/>
    <w:next w:val="CERBODY"/>
    <w:rsid w:val="001E5E45"/>
    <w:pPr>
      <w:tabs>
        <w:tab w:val="clear" w:pos="851"/>
      </w:tabs>
      <w:ind w:left="1680" w:hanging="829"/>
      <w:jc w:val="both"/>
    </w:pPr>
  </w:style>
  <w:style w:type="paragraph" w:customStyle="1" w:styleId="CERSection7NumBullet1">
    <w:name w:val="CERSection7 Num Bullet 1"/>
    <w:next w:val="CERSection7"/>
    <w:rsid w:val="001E5E45"/>
    <w:rPr>
      <w:rFonts w:ascii="Arial" w:hAnsi="Arial" w:cs="Arial"/>
      <w:sz w:val="22"/>
      <w:lang w:val="en-IE"/>
    </w:rPr>
  </w:style>
  <w:style w:type="character" w:styleId="CommentReference">
    <w:name w:val="annotation reference"/>
    <w:basedOn w:val="DefaultParagraphFont"/>
    <w:uiPriority w:val="99"/>
    <w:semiHidden/>
    <w:rsid w:val="001E5E45"/>
    <w:rPr>
      <w:sz w:val="16"/>
      <w:szCs w:val="16"/>
    </w:rPr>
  </w:style>
  <w:style w:type="paragraph" w:styleId="CommentText">
    <w:name w:val="annotation text"/>
    <w:basedOn w:val="Normal"/>
    <w:link w:val="CommentTextChar"/>
    <w:uiPriority w:val="99"/>
    <w:semiHidden/>
    <w:rsid w:val="001E5E45"/>
    <w:rPr>
      <w:sz w:val="20"/>
      <w:szCs w:val="20"/>
    </w:rPr>
  </w:style>
  <w:style w:type="paragraph" w:styleId="CommentSubject">
    <w:name w:val="annotation subject"/>
    <w:basedOn w:val="CommentText"/>
    <w:next w:val="CommentText"/>
    <w:semiHidden/>
    <w:rsid w:val="001E5E45"/>
    <w:rPr>
      <w:b/>
      <w:bCs/>
    </w:rPr>
  </w:style>
  <w:style w:type="paragraph" w:customStyle="1" w:styleId="Default">
    <w:name w:val="Default"/>
    <w:rsid w:val="001E5E45"/>
    <w:pPr>
      <w:autoSpaceDE w:val="0"/>
      <w:autoSpaceDN w:val="0"/>
      <w:adjustRightInd w:val="0"/>
    </w:pPr>
    <w:rPr>
      <w:rFonts w:ascii="Arial" w:hAnsi="Arial" w:cs="Arial"/>
      <w:color w:val="000000"/>
      <w:sz w:val="24"/>
      <w:szCs w:val="24"/>
    </w:rPr>
  </w:style>
  <w:style w:type="paragraph" w:customStyle="1" w:styleId="DefaultText">
    <w:name w:val="Default Text"/>
    <w:basedOn w:val="Normal"/>
    <w:semiHidden/>
    <w:rsid w:val="001E5E45"/>
    <w:pPr>
      <w:autoSpaceDE w:val="0"/>
      <w:autoSpaceDN w:val="0"/>
    </w:pPr>
    <w:rPr>
      <w:rFonts w:ascii="Times New Roman" w:hAnsi="Times New Roman"/>
      <w:sz w:val="20"/>
      <w:lang w:val="en-US"/>
    </w:rPr>
  </w:style>
  <w:style w:type="paragraph" w:styleId="DocumentMap">
    <w:name w:val="Document Map"/>
    <w:basedOn w:val="Normal"/>
    <w:semiHidden/>
    <w:rsid w:val="001E5E45"/>
    <w:pPr>
      <w:shd w:val="clear" w:color="auto" w:fill="000080"/>
    </w:pPr>
    <w:rPr>
      <w:rFonts w:ascii="Tahoma" w:hAnsi="Tahoma" w:cs="Tahoma"/>
      <w:sz w:val="20"/>
      <w:szCs w:val="20"/>
    </w:rPr>
  </w:style>
  <w:style w:type="character" w:styleId="FollowedHyperlink">
    <w:name w:val="FollowedHyperlink"/>
    <w:basedOn w:val="DefaultParagraphFont"/>
    <w:rsid w:val="001E5E45"/>
    <w:rPr>
      <w:color w:val="800080"/>
      <w:u w:val="single"/>
    </w:rPr>
  </w:style>
  <w:style w:type="character" w:styleId="FootnoteReference">
    <w:name w:val="footnote reference"/>
    <w:basedOn w:val="DefaultParagraphFont"/>
    <w:semiHidden/>
    <w:rsid w:val="001E5E45"/>
    <w:rPr>
      <w:vertAlign w:val="superscript"/>
    </w:rPr>
  </w:style>
  <w:style w:type="character" w:styleId="Hyperlink">
    <w:name w:val="Hyperlink"/>
    <w:basedOn w:val="DefaultParagraphFont"/>
    <w:uiPriority w:val="99"/>
    <w:rsid w:val="001E5E45"/>
    <w:rPr>
      <w:color w:val="0000FF"/>
      <w:u w:val="single"/>
    </w:rPr>
  </w:style>
  <w:style w:type="paragraph" w:styleId="List">
    <w:name w:val="List"/>
    <w:basedOn w:val="Normal"/>
    <w:rsid w:val="001E5E45"/>
    <w:pPr>
      <w:ind w:left="283" w:hanging="283"/>
    </w:pPr>
  </w:style>
  <w:style w:type="paragraph" w:styleId="NormalWeb">
    <w:name w:val="Normal (Web)"/>
    <w:basedOn w:val="Normal"/>
    <w:rsid w:val="001E5E45"/>
    <w:pPr>
      <w:spacing w:before="100" w:beforeAutospacing="1" w:after="100" w:afterAutospacing="1"/>
    </w:pPr>
    <w:rPr>
      <w:rFonts w:ascii="Times New Roman" w:hAnsi="Times New Roman"/>
      <w:sz w:val="24"/>
      <w:lang w:val="en-US"/>
    </w:rPr>
  </w:style>
  <w:style w:type="paragraph" w:styleId="NormalIndent">
    <w:name w:val="Normal Indent"/>
    <w:basedOn w:val="Normal"/>
    <w:rsid w:val="001E5E45"/>
    <w:pPr>
      <w:spacing w:before="120" w:after="120"/>
      <w:ind w:left="720"/>
    </w:pPr>
    <w:rPr>
      <w:rFonts w:ascii="Times" w:hAnsi="Times"/>
      <w:sz w:val="24"/>
      <w:szCs w:val="20"/>
    </w:rPr>
  </w:style>
  <w:style w:type="character" w:styleId="PageNumber">
    <w:name w:val="page number"/>
    <w:basedOn w:val="DefaultParagraphFont"/>
    <w:rsid w:val="001E5E45"/>
  </w:style>
  <w:style w:type="table" w:styleId="TableGrid">
    <w:name w:val="Table Grid"/>
    <w:basedOn w:val="TableNormal"/>
    <w:rsid w:val="001E5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E5E45"/>
    <w:pPr>
      <w:tabs>
        <w:tab w:val="left" w:pos="567"/>
        <w:tab w:val="right" w:leader="dot" w:pos="8930"/>
      </w:tabs>
    </w:pPr>
    <w:rPr>
      <w:b/>
      <w:bCs/>
      <w:sz w:val="28"/>
      <w:szCs w:val="28"/>
    </w:rPr>
  </w:style>
  <w:style w:type="paragraph" w:styleId="TOC2">
    <w:name w:val="toc 2"/>
    <w:basedOn w:val="Normal"/>
    <w:next w:val="Normal"/>
    <w:autoRedefine/>
    <w:uiPriority w:val="39"/>
    <w:rsid w:val="001E5E45"/>
    <w:pPr>
      <w:tabs>
        <w:tab w:val="right" w:leader="dot" w:pos="8930"/>
      </w:tabs>
      <w:ind w:left="567"/>
    </w:pPr>
  </w:style>
  <w:style w:type="paragraph" w:styleId="TOC3">
    <w:name w:val="toc 3"/>
    <w:basedOn w:val="Normal"/>
    <w:next w:val="Normal"/>
    <w:autoRedefine/>
    <w:semiHidden/>
    <w:rsid w:val="001E5E45"/>
    <w:pPr>
      <w:tabs>
        <w:tab w:val="right" w:leader="dot" w:pos="8295"/>
      </w:tabs>
      <w:ind w:left="1135" w:hanging="284"/>
    </w:pPr>
    <w:rPr>
      <w:noProof/>
      <w:szCs w:val="22"/>
    </w:rPr>
  </w:style>
  <w:style w:type="paragraph" w:styleId="TOC4">
    <w:name w:val="toc 4"/>
    <w:basedOn w:val="Normal"/>
    <w:next w:val="Normal"/>
    <w:autoRedefine/>
    <w:semiHidden/>
    <w:rsid w:val="001E5E45"/>
    <w:pPr>
      <w:tabs>
        <w:tab w:val="right" w:leader="dot" w:pos="8278"/>
      </w:tabs>
      <w:ind w:left="658"/>
    </w:pPr>
    <w:rPr>
      <w:b/>
      <w:sz w:val="28"/>
    </w:rPr>
  </w:style>
  <w:style w:type="paragraph" w:styleId="TOC5">
    <w:name w:val="toc 5"/>
    <w:basedOn w:val="Normal"/>
    <w:next w:val="Normal"/>
    <w:autoRedefine/>
    <w:semiHidden/>
    <w:rsid w:val="001E5E45"/>
    <w:pPr>
      <w:ind w:left="880"/>
    </w:pPr>
  </w:style>
  <w:style w:type="paragraph" w:styleId="TOC6">
    <w:name w:val="toc 6"/>
    <w:basedOn w:val="Normal"/>
    <w:next w:val="Normal"/>
    <w:autoRedefine/>
    <w:semiHidden/>
    <w:rsid w:val="001E5E45"/>
    <w:pPr>
      <w:ind w:left="1100"/>
    </w:pPr>
  </w:style>
  <w:style w:type="paragraph" w:styleId="TOC7">
    <w:name w:val="toc 7"/>
    <w:basedOn w:val="Normal"/>
    <w:next w:val="Normal"/>
    <w:autoRedefine/>
    <w:semiHidden/>
    <w:rsid w:val="001E5E45"/>
    <w:pPr>
      <w:ind w:left="1320"/>
    </w:pPr>
  </w:style>
  <w:style w:type="paragraph" w:styleId="TOC8">
    <w:name w:val="toc 8"/>
    <w:basedOn w:val="Normal"/>
    <w:next w:val="Normal"/>
    <w:autoRedefine/>
    <w:semiHidden/>
    <w:rsid w:val="001E5E45"/>
    <w:pPr>
      <w:ind w:left="1540"/>
    </w:pPr>
  </w:style>
  <w:style w:type="paragraph" w:styleId="TOC9">
    <w:name w:val="toc 9"/>
    <w:basedOn w:val="Normal"/>
    <w:next w:val="Normal"/>
    <w:autoRedefine/>
    <w:semiHidden/>
    <w:rsid w:val="001E5E45"/>
    <w:pPr>
      <w:ind w:left="1760"/>
    </w:pPr>
  </w:style>
  <w:style w:type="paragraph" w:styleId="BalloonText">
    <w:name w:val="Balloon Text"/>
    <w:basedOn w:val="Normal"/>
    <w:semiHidden/>
    <w:rsid w:val="001E5E45"/>
    <w:rPr>
      <w:rFonts w:ascii="Tahoma" w:hAnsi="Tahoma" w:cs="Tahoma"/>
      <w:sz w:val="16"/>
      <w:szCs w:val="16"/>
    </w:rPr>
  </w:style>
  <w:style w:type="character" w:customStyle="1" w:styleId="APNUMHEAD3Char">
    <w:name w:val="AP NUM HEAD 3 Char"/>
    <w:basedOn w:val="DefaultParagraphFont"/>
    <w:link w:val="APNUMHEAD3"/>
    <w:rsid w:val="00B11ABE"/>
    <w:rPr>
      <w:rFonts w:ascii="Arial" w:hAnsi="Arial"/>
      <w:b/>
      <w:color w:val="000000"/>
      <w:sz w:val="24"/>
      <w:lang w:val="en-GB" w:eastAsia="en-US" w:bidi="ar-SA"/>
    </w:rPr>
  </w:style>
  <w:style w:type="paragraph" w:customStyle="1" w:styleId="Body11">
    <w:name w:val="Body 11"/>
    <w:basedOn w:val="Normal"/>
    <w:rsid w:val="00E81D5C"/>
    <w:pPr>
      <w:keepLines/>
      <w:overflowPunct w:val="0"/>
      <w:autoSpaceDE w:val="0"/>
      <w:autoSpaceDN w:val="0"/>
      <w:adjustRightInd w:val="0"/>
      <w:spacing w:before="60" w:after="60"/>
      <w:textAlignment w:val="baseline"/>
    </w:pPr>
    <w:rPr>
      <w:rFonts w:ascii="Times New Roman" w:hAnsi="Times New Roman"/>
      <w:szCs w:val="20"/>
      <w:lang w:val="en-IE" w:eastAsia="en-GB"/>
    </w:rPr>
  </w:style>
  <w:style w:type="paragraph" w:styleId="Revision">
    <w:name w:val="Revision"/>
    <w:hidden/>
    <w:uiPriority w:val="99"/>
    <w:semiHidden/>
    <w:rsid w:val="00755480"/>
    <w:rPr>
      <w:rFonts w:ascii="Arial" w:hAnsi="Arial"/>
      <w:sz w:val="22"/>
      <w:szCs w:val="24"/>
      <w:lang w:val="en-GB"/>
    </w:rPr>
  </w:style>
  <w:style w:type="character" w:customStyle="1" w:styleId="CERNUMBERBULLETChar1">
    <w:name w:val="CER NUMBER BULLET Char1"/>
    <w:basedOn w:val="DefaultParagraphFont"/>
    <w:locked/>
    <w:rsid w:val="00E0370A"/>
    <w:rPr>
      <w:rFonts w:ascii="Arial" w:hAnsi="Arial" w:cs="Arial"/>
      <w:color w:val="000000"/>
      <w:sz w:val="22"/>
      <w:szCs w:val="22"/>
      <w:lang w:val="en-GB" w:eastAsia="en-US"/>
    </w:rPr>
  </w:style>
  <w:style w:type="paragraph" w:customStyle="1" w:styleId="CERLEVEL3">
    <w:name w:val="CER LEVEL 3"/>
    <w:basedOn w:val="Normal"/>
    <w:qFormat/>
    <w:rsid w:val="0092690B"/>
    <w:pPr>
      <w:keepNext/>
      <w:spacing w:before="240" w:after="120"/>
      <w:jc w:val="both"/>
    </w:pPr>
    <w:rPr>
      <w:b/>
      <w:szCs w:val="22"/>
      <w:lang w:val="en-US"/>
    </w:rPr>
  </w:style>
  <w:style w:type="character" w:customStyle="1" w:styleId="CommentTextChar">
    <w:name w:val="Comment Text Char"/>
    <w:basedOn w:val="DefaultParagraphFont"/>
    <w:link w:val="CommentText"/>
    <w:uiPriority w:val="99"/>
    <w:semiHidden/>
    <w:rsid w:val="00943C43"/>
    <w:rPr>
      <w:rFonts w:ascii="Arial" w:hAnsi="Arial"/>
      <w:lang w:val="en-GB"/>
    </w:rPr>
  </w:style>
  <w:style w:type="paragraph" w:customStyle="1" w:styleId="APHeading2">
    <w:name w:val="AP Heading2"/>
    <w:basedOn w:val="APNUMHEAD3"/>
    <w:link w:val="APHeading2Char"/>
    <w:qFormat/>
    <w:rsid w:val="009238B2"/>
    <w:pPr>
      <w:spacing w:before="120" w:after="240"/>
      <w:jc w:val="both"/>
    </w:pPr>
  </w:style>
  <w:style w:type="character" w:customStyle="1" w:styleId="APHeading2Char">
    <w:name w:val="AP Heading2 Char"/>
    <w:basedOn w:val="APNUMHEAD3Char"/>
    <w:link w:val="APHeading2"/>
    <w:rsid w:val="009238B2"/>
    <w:rPr>
      <w:rFonts w:ascii="Arial" w:hAnsi="Arial"/>
      <w:b/>
      <w:color w:val="000000"/>
      <w:sz w:val="24"/>
      <w:lang w:val="en-GB" w:eastAsia="en-US" w:bidi="ar-SA"/>
    </w:rPr>
  </w:style>
  <w:style w:type="paragraph" w:customStyle="1" w:styleId="APHeading1">
    <w:name w:val="AP Heading1"/>
    <w:basedOn w:val="APNUMHEAD1"/>
    <w:link w:val="APHeading1Char"/>
    <w:qFormat/>
    <w:rsid w:val="009238B2"/>
    <w:pPr>
      <w:overflowPunct w:val="0"/>
      <w:autoSpaceDE w:val="0"/>
      <w:autoSpaceDN w:val="0"/>
      <w:adjustRightInd w:val="0"/>
      <w:spacing w:after="360"/>
      <w:jc w:val="both"/>
      <w:textAlignment w:val="baseline"/>
      <w:outlineLvl w:val="0"/>
    </w:pPr>
    <w:rPr>
      <w:rFonts w:cs="Arial"/>
      <w:bCs/>
      <w:kern w:val="28"/>
      <w:szCs w:val="28"/>
      <w:lang w:val="en-IE" w:eastAsia="en-GB"/>
    </w:rPr>
  </w:style>
  <w:style w:type="character" w:customStyle="1" w:styleId="APHeading1Char">
    <w:name w:val="AP Heading1 Char"/>
    <w:basedOn w:val="DefaultParagraphFont"/>
    <w:link w:val="APHeading1"/>
    <w:rsid w:val="009238B2"/>
    <w:rPr>
      <w:rFonts w:ascii="Arial" w:hAnsi="Arial" w:cs="Arial"/>
      <w:b/>
      <w:bCs/>
      <w:caps/>
      <w:kern w:val="28"/>
      <w:sz w:val="28"/>
      <w:szCs w:val="28"/>
      <w:lang w:val="en-IE" w:eastAsia="en-GB"/>
    </w:rPr>
  </w:style>
  <w:style w:type="character" w:customStyle="1" w:styleId="APNUMHEAD1Char">
    <w:name w:val="AP NUM HEAD 1 Char"/>
    <w:basedOn w:val="DefaultParagraphFont"/>
    <w:link w:val="APNUMHEAD1"/>
    <w:rsid w:val="009238B2"/>
    <w:rPr>
      <w:rFonts w:ascii="Arial" w:hAnsi="Arial"/>
      <w:b/>
      <w:caps/>
      <w:sz w:val="28"/>
      <w:lang w:val="en-GB"/>
    </w:rPr>
  </w:style>
  <w:style w:type="paragraph" w:customStyle="1" w:styleId="Body1">
    <w:name w:val="Body 1"/>
    <w:basedOn w:val="Normal"/>
    <w:link w:val="Body1Char"/>
    <w:rsid w:val="00D45297"/>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
    <w:name w:val="Body 1 Char"/>
    <w:link w:val="Body1"/>
    <w:locked/>
    <w:rsid w:val="00D45297"/>
    <w:rPr>
      <w:sz w:val="22"/>
      <w:szCs w:val="22"/>
      <w:lang w:val="en-AU" w:eastAsia="en-GB"/>
    </w:rPr>
  </w:style>
  <w:style w:type="paragraph" w:styleId="ListParagraph">
    <w:name w:val="List Paragraph"/>
    <w:basedOn w:val="BodyText"/>
    <w:uiPriority w:val="34"/>
    <w:qFormat/>
    <w:rsid w:val="001A64A1"/>
    <w:pPr>
      <w:spacing w:after="240" w:line="288" w:lineRule="auto"/>
      <w:ind w:left="709"/>
      <w:contextualSpacing/>
      <w:jc w:val="both"/>
    </w:pPr>
    <w:rPr>
      <w:rFonts w:eastAsiaTheme="minorHAnsi" w:cstheme="minorBidi"/>
      <w:sz w:val="20"/>
      <w:szCs w:val="20"/>
    </w:rPr>
  </w:style>
  <w:style w:type="paragraph" w:styleId="BlockText">
    <w:name w:val="Block Text"/>
    <w:basedOn w:val="BodyText"/>
    <w:uiPriority w:val="99"/>
    <w:rsid w:val="001A64A1"/>
    <w:pPr>
      <w:spacing w:after="240" w:line="288" w:lineRule="auto"/>
      <w:ind w:left="709" w:right="709"/>
      <w:jc w:val="both"/>
    </w:pPr>
    <w:rPr>
      <w:rFonts w:eastAsiaTheme="minorEastAsia" w:cstheme="minorBidi"/>
      <w:iCs/>
      <w:sz w:val="20"/>
      <w:szCs w:val="20"/>
    </w:rPr>
  </w:style>
  <w:style w:type="paragraph" w:styleId="BodyText">
    <w:name w:val="Body Text"/>
    <w:basedOn w:val="Normal"/>
    <w:link w:val="BodyTextChar"/>
    <w:rsid w:val="001A64A1"/>
    <w:pPr>
      <w:spacing w:after="120"/>
    </w:pPr>
  </w:style>
  <w:style w:type="character" w:customStyle="1" w:styleId="BodyTextChar">
    <w:name w:val="Body Text Char"/>
    <w:basedOn w:val="DefaultParagraphFont"/>
    <w:link w:val="BodyText"/>
    <w:rsid w:val="001A64A1"/>
    <w:rPr>
      <w:rFonts w:ascii="Arial" w:hAnsi="Arial"/>
      <w:sz w:val="22"/>
      <w:szCs w:val="24"/>
      <w:lang w:val="en-GB"/>
    </w:rPr>
  </w:style>
  <w:style w:type="paragraph" w:customStyle="1" w:styleId="TableColumnHeadings">
    <w:name w:val="Table Column Headings"/>
    <w:basedOn w:val="Normal"/>
    <w:rsid w:val="0081658D"/>
    <w:pPr>
      <w:keepNext/>
      <w:overflowPunct w:val="0"/>
      <w:autoSpaceDE w:val="0"/>
      <w:autoSpaceDN w:val="0"/>
      <w:adjustRightInd w:val="0"/>
      <w:spacing w:before="60" w:after="60"/>
      <w:textAlignment w:val="baseline"/>
    </w:pPr>
    <w:rPr>
      <w:rFonts w:ascii="Times New Roman" w:hAnsi="Times New Roman"/>
      <w:b/>
      <w:bCs/>
      <w:smallCaps/>
      <w:szCs w:val="22"/>
      <w:lang w:val="en-AU" w:eastAsia="en-GB"/>
    </w:rPr>
  </w:style>
  <w:style w:type="paragraph" w:customStyle="1" w:styleId="H1">
    <w:name w:val="H1"/>
    <w:basedOn w:val="Normal"/>
    <w:rsid w:val="0081658D"/>
    <w:pPr>
      <w:keepNext/>
      <w:overflowPunct w:val="0"/>
      <w:autoSpaceDE w:val="0"/>
      <w:autoSpaceDN w:val="0"/>
      <w:adjustRightInd w:val="0"/>
      <w:spacing w:before="120" w:after="60"/>
      <w:textAlignment w:val="baseline"/>
    </w:pPr>
    <w:rPr>
      <w:rFonts w:ascii="Times New Roman" w:hAnsi="Times New Roman"/>
      <w:b/>
      <w:bCs/>
      <w:caps/>
      <w:kern w:val="28"/>
      <w:sz w:val="28"/>
      <w:szCs w:val="28"/>
      <w:lang w:val="en-AU" w:eastAsia="en-GB"/>
    </w:rPr>
  </w:style>
  <w:style w:type="table" w:styleId="TableList4">
    <w:name w:val="Table List 4"/>
    <w:basedOn w:val="TableNormal"/>
    <w:rsid w:val="0081658D"/>
    <w:pPr>
      <w:overflowPunct w:val="0"/>
      <w:autoSpaceDE w:val="0"/>
      <w:autoSpaceDN w:val="0"/>
      <w:adjustRightInd w:val="0"/>
      <w:textAlignment w:val="baseline"/>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rFonts w:ascii="Arial" w:hAnsi="Arial"/>
        <w:b/>
        <w:bCs/>
        <w:color w:val="000000" w:themeColor="text1"/>
        <w:sz w:val="22"/>
      </w:rPr>
      <w:tblPr/>
      <w:tcPr>
        <w:tcBorders>
          <w:top w:val="single" w:sz="18" w:space="0" w:color="auto"/>
          <w:bottom w:val="single" w:sz="18" w:space="0" w:color="auto"/>
        </w:tcBorders>
        <w:shd w:val="clear" w:color="auto" w:fill="F2F2F2" w:themeFill="background1" w:themeFillShade="F2"/>
      </w:tcPr>
    </w:tblStylePr>
  </w:style>
  <w:style w:type="table" w:styleId="TableList3">
    <w:name w:val="Table List 3"/>
    <w:basedOn w:val="TableNormal"/>
    <w:rsid w:val="0081658D"/>
    <w:pPr>
      <w:overflowPunct w:val="0"/>
      <w:autoSpaceDE w:val="0"/>
      <w:autoSpaceDN w:val="0"/>
      <w:adjustRightInd w:val="0"/>
      <w:textAlignment w:val="baseline"/>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rFonts w:ascii="Arial" w:hAnsi="Arial"/>
        <w:b/>
        <w:bCs/>
        <w:color w:val="000000" w:themeColor="text1"/>
        <w:sz w:val="22"/>
      </w:rPr>
      <w:tblPr/>
      <w:tcPr>
        <w:tcBorders>
          <w:top w:val="single" w:sz="18" w:space="0" w:color="auto"/>
          <w:bottom w:val="single" w:sz="18" w:space="0" w:color="auto"/>
        </w:tcBorders>
        <w:shd w:val="clear" w:color="auto" w:fill="auto"/>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bullettonumbers">
    <w:name w:val="bullet to numbers"/>
    <w:basedOn w:val="Normal"/>
    <w:rsid w:val="008D14B7"/>
    <w:pPr>
      <w:numPr>
        <w:ilvl w:val="1"/>
        <w:numId w:val="28"/>
      </w:numPr>
    </w:pPr>
  </w:style>
  <w:style w:type="paragraph" w:customStyle="1" w:styleId="Bullet1">
    <w:name w:val="Bullet 1"/>
    <w:basedOn w:val="Normal"/>
    <w:rsid w:val="00014A8E"/>
    <w:pPr>
      <w:keepLines/>
      <w:numPr>
        <w:numId w:val="30"/>
      </w:numPr>
      <w:overflowPunct w:val="0"/>
      <w:autoSpaceDE w:val="0"/>
      <w:autoSpaceDN w:val="0"/>
      <w:adjustRightInd w:val="0"/>
      <w:spacing w:after="60"/>
      <w:textAlignment w:val="baseline"/>
    </w:pPr>
    <w:rPr>
      <w:rFonts w:ascii="Times New Roman" w:hAnsi="Times New Roman"/>
      <w:snapToGrid w:val="0"/>
      <w:szCs w:val="22"/>
      <w:lang w:val="en-AU" w:eastAsia="en-GB"/>
    </w:rPr>
  </w:style>
  <w:style w:type="paragraph" w:customStyle="1" w:styleId="Project">
    <w:name w:val="Project"/>
    <w:basedOn w:val="Normal"/>
    <w:rsid w:val="00014A8E"/>
    <w:pPr>
      <w:keepLines/>
      <w:overflowPunct w:val="0"/>
      <w:autoSpaceDE w:val="0"/>
      <w:autoSpaceDN w:val="0"/>
      <w:adjustRightInd w:val="0"/>
      <w:spacing w:before="60" w:after="60"/>
      <w:jc w:val="center"/>
      <w:textAlignment w:val="baseline"/>
    </w:pPr>
    <w:rPr>
      <w:rFonts w:ascii="Times New Roman" w:hAnsi="Times New Roman"/>
      <w:b/>
      <w:sz w:val="32"/>
      <w:szCs w:val="20"/>
      <w:lang w:val="en-IE" w:eastAsia="en-GB"/>
    </w:rPr>
  </w:style>
  <w:style w:type="paragraph" w:styleId="ListNumber2">
    <w:name w:val="List Number 2"/>
    <w:basedOn w:val="Normal"/>
    <w:rsid w:val="00014A8E"/>
    <w:pPr>
      <w:numPr>
        <w:numId w:val="31"/>
      </w:numPr>
      <w:overflowPunct w:val="0"/>
      <w:autoSpaceDE w:val="0"/>
      <w:autoSpaceDN w:val="0"/>
      <w:adjustRightInd w:val="0"/>
      <w:textAlignment w:val="baseline"/>
    </w:pPr>
    <w:rPr>
      <w:rFonts w:ascii="Times New Roman" w:hAnsi="Times New Roman"/>
      <w:sz w:val="20"/>
      <w:szCs w:val="20"/>
      <w:lang w:val="en-AU" w:eastAsia="en-GB"/>
    </w:rPr>
  </w:style>
  <w:style w:type="paragraph" w:styleId="NoSpacing">
    <w:name w:val="No Spacing"/>
    <w:link w:val="NoSpacingChar"/>
    <w:uiPriority w:val="1"/>
    <w:qFormat/>
    <w:rsid w:val="00014A8E"/>
    <w:pPr>
      <w:overflowPunct w:val="0"/>
      <w:autoSpaceDE w:val="0"/>
      <w:autoSpaceDN w:val="0"/>
      <w:adjustRightInd w:val="0"/>
      <w:textAlignment w:val="baseline"/>
    </w:pPr>
    <w:rPr>
      <w:lang w:val="en-AU" w:eastAsia="en-GB"/>
    </w:rPr>
  </w:style>
  <w:style w:type="character" w:customStyle="1" w:styleId="NoSpacingChar">
    <w:name w:val="No Spacing Char"/>
    <w:basedOn w:val="DefaultParagraphFont"/>
    <w:link w:val="NoSpacing"/>
    <w:uiPriority w:val="1"/>
    <w:rsid w:val="00014A8E"/>
    <w:rPr>
      <w:lang w:val="en-AU" w:eastAsia="en-GB"/>
    </w:rPr>
  </w:style>
  <w:style w:type="paragraph" w:customStyle="1" w:styleId="AppenH2">
    <w:name w:val="Appen H2"/>
    <w:basedOn w:val="Heading2"/>
    <w:link w:val="AppenH2Char"/>
    <w:qFormat/>
    <w:rsid w:val="00FA636E"/>
    <w:pPr>
      <w:numPr>
        <w:ilvl w:val="0"/>
        <w:numId w:val="0"/>
      </w:numPr>
      <w:overflowPunct w:val="0"/>
      <w:autoSpaceDE w:val="0"/>
      <w:autoSpaceDN w:val="0"/>
      <w:adjustRightInd w:val="0"/>
      <w:spacing w:before="120" w:after="60"/>
      <w:jc w:val="left"/>
      <w:textAlignment w:val="baseline"/>
    </w:pPr>
    <w:rPr>
      <w:bCs/>
      <w:smallCaps/>
      <w:szCs w:val="24"/>
      <w:lang w:val="en-IE" w:eastAsia="en-GB"/>
    </w:rPr>
  </w:style>
  <w:style w:type="character" w:customStyle="1" w:styleId="AppenH2Char">
    <w:name w:val="Appen H2 Char"/>
    <w:basedOn w:val="DefaultParagraphFont"/>
    <w:link w:val="AppenH2"/>
    <w:rsid w:val="00FA636E"/>
    <w:rPr>
      <w:rFonts w:ascii="Arial" w:hAnsi="Arial" w:cs="Arial"/>
      <w:b/>
      <w:bCs/>
      <w:smallCaps/>
      <w:sz w:val="24"/>
      <w:szCs w:val="24"/>
      <w:lang w:val="en-IE" w:eastAsia="en-GB"/>
    </w:rPr>
  </w:style>
</w:styles>
</file>

<file path=word/webSettings.xml><?xml version="1.0" encoding="utf-8"?>
<w:webSettings xmlns:r="http://schemas.openxmlformats.org/officeDocument/2006/relationships" xmlns:w="http://schemas.openxmlformats.org/wordprocessingml/2006/main">
  <w:divs>
    <w:div w:id="163018066">
      <w:bodyDiv w:val="1"/>
      <w:marLeft w:val="0"/>
      <w:marRight w:val="0"/>
      <w:marTop w:val="0"/>
      <w:marBottom w:val="0"/>
      <w:divBdr>
        <w:top w:val="none" w:sz="0" w:space="0" w:color="auto"/>
        <w:left w:val="none" w:sz="0" w:space="0" w:color="auto"/>
        <w:bottom w:val="none" w:sz="0" w:space="0" w:color="auto"/>
        <w:right w:val="none" w:sz="0" w:space="0" w:color="auto"/>
      </w:divBdr>
    </w:div>
    <w:div w:id="172956879">
      <w:bodyDiv w:val="1"/>
      <w:marLeft w:val="0"/>
      <w:marRight w:val="0"/>
      <w:marTop w:val="0"/>
      <w:marBottom w:val="0"/>
      <w:divBdr>
        <w:top w:val="none" w:sz="0" w:space="0" w:color="auto"/>
        <w:left w:val="none" w:sz="0" w:space="0" w:color="auto"/>
        <w:bottom w:val="none" w:sz="0" w:space="0" w:color="auto"/>
        <w:right w:val="none" w:sz="0" w:space="0" w:color="auto"/>
      </w:divBdr>
    </w:div>
    <w:div w:id="240332329">
      <w:bodyDiv w:val="1"/>
      <w:marLeft w:val="0"/>
      <w:marRight w:val="0"/>
      <w:marTop w:val="0"/>
      <w:marBottom w:val="0"/>
      <w:divBdr>
        <w:top w:val="none" w:sz="0" w:space="0" w:color="auto"/>
        <w:left w:val="none" w:sz="0" w:space="0" w:color="auto"/>
        <w:bottom w:val="none" w:sz="0" w:space="0" w:color="auto"/>
        <w:right w:val="none" w:sz="0" w:space="0" w:color="auto"/>
      </w:divBdr>
    </w:div>
    <w:div w:id="301156362">
      <w:bodyDiv w:val="1"/>
      <w:marLeft w:val="0"/>
      <w:marRight w:val="0"/>
      <w:marTop w:val="0"/>
      <w:marBottom w:val="0"/>
      <w:divBdr>
        <w:top w:val="none" w:sz="0" w:space="0" w:color="auto"/>
        <w:left w:val="none" w:sz="0" w:space="0" w:color="auto"/>
        <w:bottom w:val="none" w:sz="0" w:space="0" w:color="auto"/>
        <w:right w:val="none" w:sz="0" w:space="0" w:color="auto"/>
      </w:divBdr>
    </w:div>
    <w:div w:id="318122705">
      <w:bodyDiv w:val="1"/>
      <w:marLeft w:val="0"/>
      <w:marRight w:val="0"/>
      <w:marTop w:val="0"/>
      <w:marBottom w:val="0"/>
      <w:divBdr>
        <w:top w:val="none" w:sz="0" w:space="0" w:color="auto"/>
        <w:left w:val="none" w:sz="0" w:space="0" w:color="auto"/>
        <w:bottom w:val="none" w:sz="0" w:space="0" w:color="auto"/>
        <w:right w:val="none" w:sz="0" w:space="0" w:color="auto"/>
      </w:divBdr>
    </w:div>
    <w:div w:id="422840449">
      <w:bodyDiv w:val="1"/>
      <w:marLeft w:val="0"/>
      <w:marRight w:val="0"/>
      <w:marTop w:val="0"/>
      <w:marBottom w:val="0"/>
      <w:divBdr>
        <w:top w:val="none" w:sz="0" w:space="0" w:color="auto"/>
        <w:left w:val="none" w:sz="0" w:space="0" w:color="auto"/>
        <w:bottom w:val="none" w:sz="0" w:space="0" w:color="auto"/>
        <w:right w:val="none" w:sz="0" w:space="0" w:color="auto"/>
      </w:divBdr>
    </w:div>
    <w:div w:id="664281193">
      <w:bodyDiv w:val="1"/>
      <w:marLeft w:val="0"/>
      <w:marRight w:val="0"/>
      <w:marTop w:val="0"/>
      <w:marBottom w:val="0"/>
      <w:divBdr>
        <w:top w:val="none" w:sz="0" w:space="0" w:color="auto"/>
        <w:left w:val="none" w:sz="0" w:space="0" w:color="auto"/>
        <w:bottom w:val="none" w:sz="0" w:space="0" w:color="auto"/>
        <w:right w:val="none" w:sz="0" w:space="0" w:color="auto"/>
      </w:divBdr>
    </w:div>
    <w:div w:id="676076461">
      <w:bodyDiv w:val="1"/>
      <w:marLeft w:val="0"/>
      <w:marRight w:val="0"/>
      <w:marTop w:val="0"/>
      <w:marBottom w:val="0"/>
      <w:divBdr>
        <w:top w:val="none" w:sz="0" w:space="0" w:color="auto"/>
        <w:left w:val="none" w:sz="0" w:space="0" w:color="auto"/>
        <w:bottom w:val="none" w:sz="0" w:space="0" w:color="auto"/>
        <w:right w:val="none" w:sz="0" w:space="0" w:color="auto"/>
      </w:divBdr>
    </w:div>
    <w:div w:id="692265139">
      <w:bodyDiv w:val="1"/>
      <w:marLeft w:val="0"/>
      <w:marRight w:val="0"/>
      <w:marTop w:val="0"/>
      <w:marBottom w:val="0"/>
      <w:divBdr>
        <w:top w:val="none" w:sz="0" w:space="0" w:color="auto"/>
        <w:left w:val="none" w:sz="0" w:space="0" w:color="auto"/>
        <w:bottom w:val="none" w:sz="0" w:space="0" w:color="auto"/>
        <w:right w:val="none" w:sz="0" w:space="0" w:color="auto"/>
      </w:divBdr>
    </w:div>
    <w:div w:id="759981457">
      <w:bodyDiv w:val="1"/>
      <w:marLeft w:val="0"/>
      <w:marRight w:val="0"/>
      <w:marTop w:val="0"/>
      <w:marBottom w:val="0"/>
      <w:divBdr>
        <w:top w:val="none" w:sz="0" w:space="0" w:color="auto"/>
        <w:left w:val="none" w:sz="0" w:space="0" w:color="auto"/>
        <w:bottom w:val="none" w:sz="0" w:space="0" w:color="auto"/>
        <w:right w:val="none" w:sz="0" w:space="0" w:color="auto"/>
      </w:divBdr>
    </w:div>
    <w:div w:id="797917891">
      <w:bodyDiv w:val="1"/>
      <w:marLeft w:val="0"/>
      <w:marRight w:val="0"/>
      <w:marTop w:val="0"/>
      <w:marBottom w:val="0"/>
      <w:divBdr>
        <w:top w:val="none" w:sz="0" w:space="0" w:color="auto"/>
        <w:left w:val="none" w:sz="0" w:space="0" w:color="auto"/>
        <w:bottom w:val="none" w:sz="0" w:space="0" w:color="auto"/>
        <w:right w:val="none" w:sz="0" w:space="0" w:color="auto"/>
      </w:divBdr>
    </w:div>
    <w:div w:id="820930959">
      <w:bodyDiv w:val="1"/>
      <w:marLeft w:val="0"/>
      <w:marRight w:val="0"/>
      <w:marTop w:val="0"/>
      <w:marBottom w:val="0"/>
      <w:divBdr>
        <w:top w:val="none" w:sz="0" w:space="0" w:color="auto"/>
        <w:left w:val="none" w:sz="0" w:space="0" w:color="auto"/>
        <w:bottom w:val="none" w:sz="0" w:space="0" w:color="auto"/>
        <w:right w:val="none" w:sz="0" w:space="0" w:color="auto"/>
      </w:divBdr>
    </w:div>
    <w:div w:id="861211435">
      <w:bodyDiv w:val="1"/>
      <w:marLeft w:val="0"/>
      <w:marRight w:val="0"/>
      <w:marTop w:val="0"/>
      <w:marBottom w:val="0"/>
      <w:divBdr>
        <w:top w:val="none" w:sz="0" w:space="0" w:color="auto"/>
        <w:left w:val="none" w:sz="0" w:space="0" w:color="auto"/>
        <w:bottom w:val="none" w:sz="0" w:space="0" w:color="auto"/>
        <w:right w:val="none" w:sz="0" w:space="0" w:color="auto"/>
      </w:divBdr>
    </w:div>
    <w:div w:id="919800193">
      <w:bodyDiv w:val="1"/>
      <w:marLeft w:val="0"/>
      <w:marRight w:val="0"/>
      <w:marTop w:val="0"/>
      <w:marBottom w:val="0"/>
      <w:divBdr>
        <w:top w:val="none" w:sz="0" w:space="0" w:color="auto"/>
        <w:left w:val="none" w:sz="0" w:space="0" w:color="auto"/>
        <w:bottom w:val="none" w:sz="0" w:space="0" w:color="auto"/>
        <w:right w:val="none" w:sz="0" w:space="0" w:color="auto"/>
      </w:divBdr>
    </w:div>
    <w:div w:id="940720219">
      <w:bodyDiv w:val="1"/>
      <w:marLeft w:val="0"/>
      <w:marRight w:val="0"/>
      <w:marTop w:val="0"/>
      <w:marBottom w:val="0"/>
      <w:divBdr>
        <w:top w:val="none" w:sz="0" w:space="0" w:color="auto"/>
        <w:left w:val="none" w:sz="0" w:space="0" w:color="auto"/>
        <w:bottom w:val="none" w:sz="0" w:space="0" w:color="auto"/>
        <w:right w:val="none" w:sz="0" w:space="0" w:color="auto"/>
      </w:divBdr>
    </w:div>
    <w:div w:id="996375668">
      <w:bodyDiv w:val="1"/>
      <w:marLeft w:val="0"/>
      <w:marRight w:val="0"/>
      <w:marTop w:val="0"/>
      <w:marBottom w:val="0"/>
      <w:divBdr>
        <w:top w:val="none" w:sz="0" w:space="0" w:color="auto"/>
        <w:left w:val="none" w:sz="0" w:space="0" w:color="auto"/>
        <w:bottom w:val="none" w:sz="0" w:space="0" w:color="auto"/>
        <w:right w:val="none" w:sz="0" w:space="0" w:color="auto"/>
      </w:divBdr>
    </w:div>
    <w:div w:id="1058893480">
      <w:bodyDiv w:val="1"/>
      <w:marLeft w:val="0"/>
      <w:marRight w:val="0"/>
      <w:marTop w:val="0"/>
      <w:marBottom w:val="0"/>
      <w:divBdr>
        <w:top w:val="none" w:sz="0" w:space="0" w:color="auto"/>
        <w:left w:val="none" w:sz="0" w:space="0" w:color="auto"/>
        <w:bottom w:val="none" w:sz="0" w:space="0" w:color="auto"/>
        <w:right w:val="none" w:sz="0" w:space="0" w:color="auto"/>
      </w:divBdr>
    </w:div>
    <w:div w:id="1097751155">
      <w:bodyDiv w:val="1"/>
      <w:marLeft w:val="0"/>
      <w:marRight w:val="0"/>
      <w:marTop w:val="0"/>
      <w:marBottom w:val="0"/>
      <w:divBdr>
        <w:top w:val="none" w:sz="0" w:space="0" w:color="auto"/>
        <w:left w:val="none" w:sz="0" w:space="0" w:color="auto"/>
        <w:bottom w:val="none" w:sz="0" w:space="0" w:color="auto"/>
        <w:right w:val="none" w:sz="0" w:space="0" w:color="auto"/>
      </w:divBdr>
    </w:div>
    <w:div w:id="1106005878">
      <w:bodyDiv w:val="1"/>
      <w:marLeft w:val="0"/>
      <w:marRight w:val="0"/>
      <w:marTop w:val="0"/>
      <w:marBottom w:val="0"/>
      <w:divBdr>
        <w:top w:val="none" w:sz="0" w:space="0" w:color="auto"/>
        <w:left w:val="none" w:sz="0" w:space="0" w:color="auto"/>
        <w:bottom w:val="none" w:sz="0" w:space="0" w:color="auto"/>
        <w:right w:val="none" w:sz="0" w:space="0" w:color="auto"/>
      </w:divBdr>
    </w:div>
    <w:div w:id="1120798935">
      <w:bodyDiv w:val="1"/>
      <w:marLeft w:val="0"/>
      <w:marRight w:val="0"/>
      <w:marTop w:val="0"/>
      <w:marBottom w:val="0"/>
      <w:divBdr>
        <w:top w:val="none" w:sz="0" w:space="0" w:color="auto"/>
        <w:left w:val="none" w:sz="0" w:space="0" w:color="auto"/>
        <w:bottom w:val="none" w:sz="0" w:space="0" w:color="auto"/>
        <w:right w:val="none" w:sz="0" w:space="0" w:color="auto"/>
      </w:divBdr>
    </w:div>
    <w:div w:id="1156190268">
      <w:bodyDiv w:val="1"/>
      <w:marLeft w:val="0"/>
      <w:marRight w:val="0"/>
      <w:marTop w:val="0"/>
      <w:marBottom w:val="0"/>
      <w:divBdr>
        <w:top w:val="none" w:sz="0" w:space="0" w:color="auto"/>
        <w:left w:val="none" w:sz="0" w:space="0" w:color="auto"/>
        <w:bottom w:val="none" w:sz="0" w:space="0" w:color="auto"/>
        <w:right w:val="none" w:sz="0" w:space="0" w:color="auto"/>
      </w:divBdr>
    </w:div>
    <w:div w:id="1230311135">
      <w:bodyDiv w:val="1"/>
      <w:marLeft w:val="0"/>
      <w:marRight w:val="0"/>
      <w:marTop w:val="0"/>
      <w:marBottom w:val="0"/>
      <w:divBdr>
        <w:top w:val="none" w:sz="0" w:space="0" w:color="auto"/>
        <w:left w:val="none" w:sz="0" w:space="0" w:color="auto"/>
        <w:bottom w:val="none" w:sz="0" w:space="0" w:color="auto"/>
        <w:right w:val="none" w:sz="0" w:space="0" w:color="auto"/>
      </w:divBdr>
    </w:div>
    <w:div w:id="1320814860">
      <w:bodyDiv w:val="1"/>
      <w:marLeft w:val="0"/>
      <w:marRight w:val="0"/>
      <w:marTop w:val="0"/>
      <w:marBottom w:val="0"/>
      <w:divBdr>
        <w:top w:val="none" w:sz="0" w:space="0" w:color="auto"/>
        <w:left w:val="none" w:sz="0" w:space="0" w:color="auto"/>
        <w:bottom w:val="none" w:sz="0" w:space="0" w:color="auto"/>
        <w:right w:val="none" w:sz="0" w:space="0" w:color="auto"/>
      </w:divBdr>
    </w:div>
    <w:div w:id="1401829918">
      <w:bodyDiv w:val="1"/>
      <w:marLeft w:val="0"/>
      <w:marRight w:val="0"/>
      <w:marTop w:val="0"/>
      <w:marBottom w:val="0"/>
      <w:divBdr>
        <w:top w:val="none" w:sz="0" w:space="0" w:color="auto"/>
        <w:left w:val="none" w:sz="0" w:space="0" w:color="auto"/>
        <w:bottom w:val="none" w:sz="0" w:space="0" w:color="auto"/>
        <w:right w:val="none" w:sz="0" w:space="0" w:color="auto"/>
      </w:divBdr>
    </w:div>
    <w:div w:id="1404183313">
      <w:bodyDiv w:val="1"/>
      <w:marLeft w:val="0"/>
      <w:marRight w:val="0"/>
      <w:marTop w:val="0"/>
      <w:marBottom w:val="0"/>
      <w:divBdr>
        <w:top w:val="none" w:sz="0" w:space="0" w:color="auto"/>
        <w:left w:val="none" w:sz="0" w:space="0" w:color="auto"/>
        <w:bottom w:val="none" w:sz="0" w:space="0" w:color="auto"/>
        <w:right w:val="none" w:sz="0" w:space="0" w:color="auto"/>
      </w:divBdr>
    </w:div>
    <w:div w:id="1405637722">
      <w:bodyDiv w:val="1"/>
      <w:marLeft w:val="0"/>
      <w:marRight w:val="0"/>
      <w:marTop w:val="0"/>
      <w:marBottom w:val="0"/>
      <w:divBdr>
        <w:top w:val="none" w:sz="0" w:space="0" w:color="auto"/>
        <w:left w:val="none" w:sz="0" w:space="0" w:color="auto"/>
        <w:bottom w:val="none" w:sz="0" w:space="0" w:color="auto"/>
        <w:right w:val="none" w:sz="0" w:space="0" w:color="auto"/>
      </w:divBdr>
    </w:div>
    <w:div w:id="1434201821">
      <w:bodyDiv w:val="1"/>
      <w:marLeft w:val="0"/>
      <w:marRight w:val="0"/>
      <w:marTop w:val="0"/>
      <w:marBottom w:val="0"/>
      <w:divBdr>
        <w:top w:val="none" w:sz="0" w:space="0" w:color="auto"/>
        <w:left w:val="none" w:sz="0" w:space="0" w:color="auto"/>
        <w:bottom w:val="none" w:sz="0" w:space="0" w:color="auto"/>
        <w:right w:val="none" w:sz="0" w:space="0" w:color="auto"/>
      </w:divBdr>
    </w:div>
    <w:div w:id="1446538461">
      <w:bodyDiv w:val="1"/>
      <w:marLeft w:val="0"/>
      <w:marRight w:val="0"/>
      <w:marTop w:val="0"/>
      <w:marBottom w:val="0"/>
      <w:divBdr>
        <w:top w:val="none" w:sz="0" w:space="0" w:color="auto"/>
        <w:left w:val="none" w:sz="0" w:space="0" w:color="auto"/>
        <w:bottom w:val="none" w:sz="0" w:space="0" w:color="auto"/>
        <w:right w:val="none" w:sz="0" w:space="0" w:color="auto"/>
      </w:divBdr>
    </w:div>
    <w:div w:id="1491022590">
      <w:bodyDiv w:val="1"/>
      <w:marLeft w:val="0"/>
      <w:marRight w:val="0"/>
      <w:marTop w:val="0"/>
      <w:marBottom w:val="0"/>
      <w:divBdr>
        <w:top w:val="none" w:sz="0" w:space="0" w:color="auto"/>
        <w:left w:val="none" w:sz="0" w:space="0" w:color="auto"/>
        <w:bottom w:val="none" w:sz="0" w:space="0" w:color="auto"/>
        <w:right w:val="none" w:sz="0" w:space="0" w:color="auto"/>
      </w:divBdr>
    </w:div>
    <w:div w:id="1524593426">
      <w:bodyDiv w:val="1"/>
      <w:marLeft w:val="0"/>
      <w:marRight w:val="0"/>
      <w:marTop w:val="0"/>
      <w:marBottom w:val="0"/>
      <w:divBdr>
        <w:top w:val="none" w:sz="0" w:space="0" w:color="auto"/>
        <w:left w:val="none" w:sz="0" w:space="0" w:color="auto"/>
        <w:bottom w:val="none" w:sz="0" w:space="0" w:color="auto"/>
        <w:right w:val="none" w:sz="0" w:space="0" w:color="auto"/>
      </w:divBdr>
    </w:div>
    <w:div w:id="1595898321">
      <w:bodyDiv w:val="1"/>
      <w:marLeft w:val="0"/>
      <w:marRight w:val="0"/>
      <w:marTop w:val="0"/>
      <w:marBottom w:val="0"/>
      <w:divBdr>
        <w:top w:val="none" w:sz="0" w:space="0" w:color="auto"/>
        <w:left w:val="none" w:sz="0" w:space="0" w:color="auto"/>
        <w:bottom w:val="none" w:sz="0" w:space="0" w:color="auto"/>
        <w:right w:val="none" w:sz="0" w:space="0" w:color="auto"/>
      </w:divBdr>
    </w:div>
    <w:div w:id="1661618174">
      <w:bodyDiv w:val="1"/>
      <w:marLeft w:val="0"/>
      <w:marRight w:val="0"/>
      <w:marTop w:val="0"/>
      <w:marBottom w:val="0"/>
      <w:divBdr>
        <w:top w:val="none" w:sz="0" w:space="0" w:color="auto"/>
        <w:left w:val="none" w:sz="0" w:space="0" w:color="auto"/>
        <w:bottom w:val="none" w:sz="0" w:space="0" w:color="auto"/>
        <w:right w:val="none" w:sz="0" w:space="0" w:color="auto"/>
      </w:divBdr>
    </w:div>
    <w:div w:id="1722710232">
      <w:bodyDiv w:val="1"/>
      <w:marLeft w:val="0"/>
      <w:marRight w:val="0"/>
      <w:marTop w:val="0"/>
      <w:marBottom w:val="0"/>
      <w:divBdr>
        <w:top w:val="none" w:sz="0" w:space="0" w:color="auto"/>
        <w:left w:val="none" w:sz="0" w:space="0" w:color="auto"/>
        <w:bottom w:val="none" w:sz="0" w:space="0" w:color="auto"/>
        <w:right w:val="none" w:sz="0" w:space="0" w:color="auto"/>
      </w:divBdr>
    </w:div>
    <w:div w:id="1741169886">
      <w:bodyDiv w:val="1"/>
      <w:marLeft w:val="0"/>
      <w:marRight w:val="0"/>
      <w:marTop w:val="0"/>
      <w:marBottom w:val="0"/>
      <w:divBdr>
        <w:top w:val="none" w:sz="0" w:space="0" w:color="auto"/>
        <w:left w:val="none" w:sz="0" w:space="0" w:color="auto"/>
        <w:bottom w:val="none" w:sz="0" w:space="0" w:color="auto"/>
        <w:right w:val="none" w:sz="0" w:space="0" w:color="auto"/>
      </w:divBdr>
    </w:div>
    <w:div w:id="1752265645">
      <w:bodyDiv w:val="1"/>
      <w:marLeft w:val="0"/>
      <w:marRight w:val="0"/>
      <w:marTop w:val="0"/>
      <w:marBottom w:val="0"/>
      <w:divBdr>
        <w:top w:val="none" w:sz="0" w:space="0" w:color="auto"/>
        <w:left w:val="none" w:sz="0" w:space="0" w:color="auto"/>
        <w:bottom w:val="none" w:sz="0" w:space="0" w:color="auto"/>
        <w:right w:val="none" w:sz="0" w:space="0" w:color="auto"/>
      </w:divBdr>
    </w:div>
    <w:div w:id="1756170406">
      <w:bodyDiv w:val="1"/>
      <w:marLeft w:val="0"/>
      <w:marRight w:val="0"/>
      <w:marTop w:val="0"/>
      <w:marBottom w:val="0"/>
      <w:divBdr>
        <w:top w:val="none" w:sz="0" w:space="0" w:color="auto"/>
        <w:left w:val="none" w:sz="0" w:space="0" w:color="auto"/>
        <w:bottom w:val="none" w:sz="0" w:space="0" w:color="auto"/>
        <w:right w:val="none" w:sz="0" w:space="0" w:color="auto"/>
      </w:divBdr>
    </w:div>
    <w:div w:id="1875075435">
      <w:bodyDiv w:val="1"/>
      <w:marLeft w:val="0"/>
      <w:marRight w:val="0"/>
      <w:marTop w:val="0"/>
      <w:marBottom w:val="0"/>
      <w:divBdr>
        <w:top w:val="none" w:sz="0" w:space="0" w:color="auto"/>
        <w:left w:val="none" w:sz="0" w:space="0" w:color="auto"/>
        <w:bottom w:val="none" w:sz="0" w:space="0" w:color="auto"/>
        <w:right w:val="none" w:sz="0" w:space="0" w:color="auto"/>
      </w:divBdr>
    </w:div>
    <w:div w:id="1913392246">
      <w:bodyDiv w:val="1"/>
      <w:marLeft w:val="0"/>
      <w:marRight w:val="0"/>
      <w:marTop w:val="0"/>
      <w:marBottom w:val="0"/>
      <w:divBdr>
        <w:top w:val="none" w:sz="0" w:space="0" w:color="auto"/>
        <w:left w:val="none" w:sz="0" w:space="0" w:color="auto"/>
        <w:bottom w:val="none" w:sz="0" w:space="0" w:color="auto"/>
        <w:right w:val="none" w:sz="0" w:space="0" w:color="auto"/>
      </w:divBdr>
    </w:div>
    <w:div w:id="1920552088">
      <w:bodyDiv w:val="1"/>
      <w:marLeft w:val="0"/>
      <w:marRight w:val="0"/>
      <w:marTop w:val="0"/>
      <w:marBottom w:val="0"/>
      <w:divBdr>
        <w:top w:val="none" w:sz="0" w:space="0" w:color="auto"/>
        <w:left w:val="none" w:sz="0" w:space="0" w:color="auto"/>
        <w:bottom w:val="none" w:sz="0" w:space="0" w:color="auto"/>
        <w:right w:val="none" w:sz="0" w:space="0" w:color="auto"/>
      </w:divBdr>
    </w:div>
    <w:div w:id="1921911633">
      <w:bodyDiv w:val="1"/>
      <w:marLeft w:val="0"/>
      <w:marRight w:val="0"/>
      <w:marTop w:val="0"/>
      <w:marBottom w:val="0"/>
      <w:divBdr>
        <w:top w:val="none" w:sz="0" w:space="0" w:color="auto"/>
        <w:left w:val="none" w:sz="0" w:space="0" w:color="auto"/>
        <w:bottom w:val="none" w:sz="0" w:space="0" w:color="auto"/>
        <w:right w:val="none" w:sz="0" w:space="0" w:color="auto"/>
      </w:divBdr>
    </w:div>
    <w:div w:id="1940678858">
      <w:bodyDiv w:val="1"/>
      <w:marLeft w:val="0"/>
      <w:marRight w:val="0"/>
      <w:marTop w:val="0"/>
      <w:marBottom w:val="0"/>
      <w:divBdr>
        <w:top w:val="none" w:sz="0" w:space="0" w:color="auto"/>
        <w:left w:val="none" w:sz="0" w:space="0" w:color="auto"/>
        <w:bottom w:val="none" w:sz="0" w:space="0" w:color="auto"/>
        <w:right w:val="none" w:sz="0" w:space="0" w:color="auto"/>
      </w:divBdr>
      <w:divsChild>
        <w:div w:id="1541669127">
          <w:marLeft w:val="0"/>
          <w:marRight w:val="0"/>
          <w:marTop w:val="0"/>
          <w:marBottom w:val="0"/>
          <w:divBdr>
            <w:top w:val="none" w:sz="0" w:space="0" w:color="auto"/>
            <w:left w:val="none" w:sz="0" w:space="0" w:color="auto"/>
            <w:bottom w:val="none" w:sz="0" w:space="0" w:color="auto"/>
            <w:right w:val="none" w:sz="0" w:space="0" w:color="auto"/>
          </w:divBdr>
          <w:divsChild>
            <w:div w:id="252783866">
              <w:marLeft w:val="0"/>
              <w:marRight w:val="0"/>
              <w:marTop w:val="0"/>
              <w:marBottom w:val="0"/>
              <w:divBdr>
                <w:top w:val="none" w:sz="0" w:space="0" w:color="auto"/>
                <w:left w:val="none" w:sz="0" w:space="0" w:color="auto"/>
                <w:bottom w:val="none" w:sz="0" w:space="0" w:color="auto"/>
                <w:right w:val="none" w:sz="0" w:space="0" w:color="auto"/>
              </w:divBdr>
            </w:div>
            <w:div w:id="663819120">
              <w:marLeft w:val="0"/>
              <w:marRight w:val="0"/>
              <w:marTop w:val="0"/>
              <w:marBottom w:val="0"/>
              <w:divBdr>
                <w:top w:val="none" w:sz="0" w:space="0" w:color="auto"/>
                <w:left w:val="none" w:sz="0" w:space="0" w:color="auto"/>
                <w:bottom w:val="none" w:sz="0" w:space="0" w:color="auto"/>
                <w:right w:val="none" w:sz="0" w:space="0" w:color="auto"/>
              </w:divBdr>
            </w:div>
            <w:div w:id="813106837">
              <w:marLeft w:val="0"/>
              <w:marRight w:val="0"/>
              <w:marTop w:val="0"/>
              <w:marBottom w:val="0"/>
              <w:divBdr>
                <w:top w:val="none" w:sz="0" w:space="0" w:color="auto"/>
                <w:left w:val="none" w:sz="0" w:space="0" w:color="auto"/>
                <w:bottom w:val="none" w:sz="0" w:space="0" w:color="auto"/>
                <w:right w:val="none" w:sz="0" w:space="0" w:color="auto"/>
              </w:divBdr>
            </w:div>
            <w:div w:id="906844141">
              <w:marLeft w:val="0"/>
              <w:marRight w:val="0"/>
              <w:marTop w:val="0"/>
              <w:marBottom w:val="0"/>
              <w:divBdr>
                <w:top w:val="none" w:sz="0" w:space="0" w:color="auto"/>
                <w:left w:val="none" w:sz="0" w:space="0" w:color="auto"/>
                <w:bottom w:val="none" w:sz="0" w:space="0" w:color="auto"/>
                <w:right w:val="none" w:sz="0" w:space="0" w:color="auto"/>
              </w:divBdr>
            </w:div>
            <w:div w:id="208440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78534">
      <w:bodyDiv w:val="1"/>
      <w:marLeft w:val="0"/>
      <w:marRight w:val="0"/>
      <w:marTop w:val="0"/>
      <w:marBottom w:val="0"/>
      <w:divBdr>
        <w:top w:val="none" w:sz="0" w:space="0" w:color="auto"/>
        <w:left w:val="none" w:sz="0" w:space="0" w:color="auto"/>
        <w:bottom w:val="none" w:sz="0" w:space="0" w:color="auto"/>
        <w:right w:val="none" w:sz="0" w:space="0" w:color="auto"/>
      </w:divBdr>
    </w:div>
    <w:div w:id="2076051666">
      <w:bodyDiv w:val="1"/>
      <w:marLeft w:val="0"/>
      <w:marRight w:val="0"/>
      <w:marTop w:val="0"/>
      <w:marBottom w:val="0"/>
      <w:divBdr>
        <w:top w:val="none" w:sz="0" w:space="0" w:color="auto"/>
        <w:left w:val="none" w:sz="0" w:space="0" w:color="auto"/>
        <w:bottom w:val="none" w:sz="0" w:space="0" w:color="auto"/>
        <w:right w:val="none" w:sz="0" w:space="0" w:color="auto"/>
      </w:divBdr>
    </w:div>
    <w:div w:id="208182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2017-04-07T00:00:00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archivestatus xmlns="555a66dc-fdf2-47ca-80f5-c077f14f4733">Active</documentarchivestatus>
  </documentManagement>
</p:properties>
</file>

<file path=customXml/item4.xml><?xml version="1.0" encoding="utf-8"?>
<ct:contentTypeSchema xmlns:ct="http://schemas.microsoft.com/office/2006/metadata/contentType" xmlns:ma="http://schemas.microsoft.com/office/2006/metadata/properties/metaAttributes" ct:_="" ma:_="" ma:contentTypeName="Regulatory Affairs" ma:contentTypeID="0x010100265BBC7FA3C9DF40A8B33B7539D53B1D060074177663C135E743B0508DDEF5CD3ED8" ma:contentTypeVersion="441" ma:contentTypeDescription="" ma:contentTypeScope="" ma:versionID="e74de221bf3074b862680e46aa32f0de">
  <xsd:schema xmlns:xsd="http://www.w3.org/2001/XMLSchema" xmlns:p="http://schemas.microsoft.com/office/2006/metadata/properties" xmlns:ns3="555a66dc-fdf2-47ca-80f5-c077f14f4733" targetNamespace="http://schemas.microsoft.com/office/2006/metadata/properties" ma:root="true" ma:fieldsID="ca8d8b6bf269a0ce5b6ce5bb22bb9fbf" ns3:_="">
    <xsd:import namespace="555a66dc-fdf2-47ca-80f5-c077f14f4733"/>
    <xsd:element name="properties">
      <xsd:complexType>
        <xsd:sequence>
          <xsd:element name="documentManagement">
            <xsd:complexType>
              <xsd:all>
                <xsd:element ref="ns3:documentarchivestatus" minOccurs="0"/>
              </xsd:all>
            </xsd:complexType>
          </xsd:element>
        </xsd:sequence>
      </xsd:complexType>
    </xsd:element>
  </xsd:schema>
  <xsd:schema xmlns:xsd="http://www.w3.org/2001/XMLSchema" xmlns:dms="http://schemas.microsoft.com/office/2006/documentManagement/types" targetNamespace="555a66dc-fdf2-47ca-80f5-c077f14f4733" elementFormDefault="qualified">
    <xsd:import namespace="http://schemas.microsoft.com/office/2006/documentManagement/types"/>
    <xsd:element name="documentarchivestatus" ma:index="11" nillable="true" ma:displayName="Archive Status" ma:default="Active" ma:format="Dropdown" ma:internalName="documentarchive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4CE55B-BA97-4DC0-96AD-C0223A314745}">
  <ds:schemaRefs>
    <ds:schemaRef ds:uri="http://schemas.microsoft.com/sharepoint/v3/contenttype/forms"/>
  </ds:schemaRefs>
</ds:datastoreItem>
</file>

<file path=customXml/itemProps3.xml><?xml version="1.0" encoding="utf-8"?>
<ds:datastoreItem xmlns:ds="http://schemas.openxmlformats.org/officeDocument/2006/customXml" ds:itemID="{37A48970-FE48-4246-A0F3-2CDA8A691237}">
  <ds:schemaRefs>
    <ds:schemaRef ds:uri="http://purl.org/dc/elements/1.1/"/>
    <ds:schemaRef ds:uri="http://www.w3.org/XML/1998/namespace"/>
    <ds:schemaRef ds:uri="http://schemas.openxmlformats.org/package/2006/metadata/core-properties"/>
    <ds:schemaRef ds:uri="555a66dc-fdf2-47ca-80f5-c077f14f4733"/>
    <ds:schemaRef ds:uri="http://schemas.microsoft.com/office/2006/documentManagement/types"/>
    <ds:schemaRef ds:uri="http://purl.org/dc/dcmityp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2B2F170-1AC4-4BFA-B1FA-9BEE8B54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BA6CF67-776C-4C27-8BAE-77EA6F05D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4106</Words>
  <Characters>23406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Part B Agreed Procedure 6: Data Publication and Data Reporting</vt:lpstr>
    </vt:vector>
  </TitlesOfParts>
  <LinksUpToDate>false</LinksUpToDate>
  <CharactersWithSpaces>27458</CharactersWithSpaces>
  <SharedDoc>false</SharedDoc>
  <HLinks>
    <vt:vector size="156" baseType="variant">
      <vt:variant>
        <vt:i4>1572917</vt:i4>
      </vt:variant>
      <vt:variant>
        <vt:i4>152</vt:i4>
      </vt:variant>
      <vt:variant>
        <vt:i4>0</vt:i4>
      </vt:variant>
      <vt:variant>
        <vt:i4>5</vt:i4>
      </vt:variant>
      <vt:variant>
        <vt:lpwstr/>
      </vt:variant>
      <vt:variant>
        <vt:lpwstr>_Toc244669543</vt:lpwstr>
      </vt:variant>
      <vt:variant>
        <vt:i4>1572917</vt:i4>
      </vt:variant>
      <vt:variant>
        <vt:i4>146</vt:i4>
      </vt:variant>
      <vt:variant>
        <vt:i4>0</vt:i4>
      </vt:variant>
      <vt:variant>
        <vt:i4>5</vt:i4>
      </vt:variant>
      <vt:variant>
        <vt:lpwstr/>
      </vt:variant>
      <vt:variant>
        <vt:lpwstr>_Toc244669542</vt:lpwstr>
      </vt:variant>
      <vt:variant>
        <vt:i4>1572917</vt:i4>
      </vt:variant>
      <vt:variant>
        <vt:i4>140</vt:i4>
      </vt:variant>
      <vt:variant>
        <vt:i4>0</vt:i4>
      </vt:variant>
      <vt:variant>
        <vt:i4>5</vt:i4>
      </vt:variant>
      <vt:variant>
        <vt:lpwstr/>
      </vt:variant>
      <vt:variant>
        <vt:lpwstr>_Toc244669541</vt:lpwstr>
      </vt:variant>
      <vt:variant>
        <vt:i4>1572917</vt:i4>
      </vt:variant>
      <vt:variant>
        <vt:i4>134</vt:i4>
      </vt:variant>
      <vt:variant>
        <vt:i4>0</vt:i4>
      </vt:variant>
      <vt:variant>
        <vt:i4>5</vt:i4>
      </vt:variant>
      <vt:variant>
        <vt:lpwstr/>
      </vt:variant>
      <vt:variant>
        <vt:lpwstr>_Toc244669540</vt:lpwstr>
      </vt:variant>
      <vt:variant>
        <vt:i4>2031669</vt:i4>
      </vt:variant>
      <vt:variant>
        <vt:i4>128</vt:i4>
      </vt:variant>
      <vt:variant>
        <vt:i4>0</vt:i4>
      </vt:variant>
      <vt:variant>
        <vt:i4>5</vt:i4>
      </vt:variant>
      <vt:variant>
        <vt:lpwstr/>
      </vt:variant>
      <vt:variant>
        <vt:lpwstr>_Toc244669539</vt:lpwstr>
      </vt:variant>
      <vt:variant>
        <vt:i4>2031669</vt:i4>
      </vt:variant>
      <vt:variant>
        <vt:i4>122</vt:i4>
      </vt:variant>
      <vt:variant>
        <vt:i4>0</vt:i4>
      </vt:variant>
      <vt:variant>
        <vt:i4>5</vt:i4>
      </vt:variant>
      <vt:variant>
        <vt:lpwstr/>
      </vt:variant>
      <vt:variant>
        <vt:lpwstr>_Toc244669538</vt:lpwstr>
      </vt:variant>
      <vt:variant>
        <vt:i4>2031669</vt:i4>
      </vt:variant>
      <vt:variant>
        <vt:i4>116</vt:i4>
      </vt:variant>
      <vt:variant>
        <vt:i4>0</vt:i4>
      </vt:variant>
      <vt:variant>
        <vt:i4>5</vt:i4>
      </vt:variant>
      <vt:variant>
        <vt:lpwstr/>
      </vt:variant>
      <vt:variant>
        <vt:lpwstr>_Toc244669537</vt:lpwstr>
      </vt:variant>
      <vt:variant>
        <vt:i4>2031669</vt:i4>
      </vt:variant>
      <vt:variant>
        <vt:i4>110</vt:i4>
      </vt:variant>
      <vt:variant>
        <vt:i4>0</vt:i4>
      </vt:variant>
      <vt:variant>
        <vt:i4>5</vt:i4>
      </vt:variant>
      <vt:variant>
        <vt:lpwstr/>
      </vt:variant>
      <vt:variant>
        <vt:lpwstr>_Toc244669536</vt:lpwstr>
      </vt:variant>
      <vt:variant>
        <vt:i4>2031669</vt:i4>
      </vt:variant>
      <vt:variant>
        <vt:i4>104</vt:i4>
      </vt:variant>
      <vt:variant>
        <vt:i4>0</vt:i4>
      </vt:variant>
      <vt:variant>
        <vt:i4>5</vt:i4>
      </vt:variant>
      <vt:variant>
        <vt:lpwstr/>
      </vt:variant>
      <vt:variant>
        <vt:lpwstr>_Toc244669535</vt:lpwstr>
      </vt:variant>
      <vt:variant>
        <vt:i4>2031669</vt:i4>
      </vt:variant>
      <vt:variant>
        <vt:i4>98</vt:i4>
      </vt:variant>
      <vt:variant>
        <vt:i4>0</vt:i4>
      </vt:variant>
      <vt:variant>
        <vt:i4>5</vt:i4>
      </vt:variant>
      <vt:variant>
        <vt:lpwstr/>
      </vt:variant>
      <vt:variant>
        <vt:lpwstr>_Toc244669534</vt:lpwstr>
      </vt:variant>
      <vt:variant>
        <vt:i4>2031669</vt:i4>
      </vt:variant>
      <vt:variant>
        <vt:i4>92</vt:i4>
      </vt:variant>
      <vt:variant>
        <vt:i4>0</vt:i4>
      </vt:variant>
      <vt:variant>
        <vt:i4>5</vt:i4>
      </vt:variant>
      <vt:variant>
        <vt:lpwstr/>
      </vt:variant>
      <vt:variant>
        <vt:lpwstr>_Toc244669533</vt:lpwstr>
      </vt:variant>
      <vt:variant>
        <vt:i4>2031669</vt:i4>
      </vt:variant>
      <vt:variant>
        <vt:i4>86</vt:i4>
      </vt:variant>
      <vt:variant>
        <vt:i4>0</vt:i4>
      </vt:variant>
      <vt:variant>
        <vt:i4>5</vt:i4>
      </vt:variant>
      <vt:variant>
        <vt:lpwstr/>
      </vt:variant>
      <vt:variant>
        <vt:lpwstr>_Toc244669532</vt:lpwstr>
      </vt:variant>
      <vt:variant>
        <vt:i4>2031669</vt:i4>
      </vt:variant>
      <vt:variant>
        <vt:i4>80</vt:i4>
      </vt:variant>
      <vt:variant>
        <vt:i4>0</vt:i4>
      </vt:variant>
      <vt:variant>
        <vt:i4>5</vt:i4>
      </vt:variant>
      <vt:variant>
        <vt:lpwstr/>
      </vt:variant>
      <vt:variant>
        <vt:lpwstr>_Toc244669531</vt:lpwstr>
      </vt:variant>
      <vt:variant>
        <vt:i4>2031669</vt:i4>
      </vt:variant>
      <vt:variant>
        <vt:i4>74</vt:i4>
      </vt:variant>
      <vt:variant>
        <vt:i4>0</vt:i4>
      </vt:variant>
      <vt:variant>
        <vt:i4>5</vt:i4>
      </vt:variant>
      <vt:variant>
        <vt:lpwstr/>
      </vt:variant>
      <vt:variant>
        <vt:lpwstr>_Toc244669530</vt:lpwstr>
      </vt:variant>
      <vt:variant>
        <vt:i4>1966133</vt:i4>
      </vt:variant>
      <vt:variant>
        <vt:i4>68</vt:i4>
      </vt:variant>
      <vt:variant>
        <vt:i4>0</vt:i4>
      </vt:variant>
      <vt:variant>
        <vt:i4>5</vt:i4>
      </vt:variant>
      <vt:variant>
        <vt:lpwstr/>
      </vt:variant>
      <vt:variant>
        <vt:lpwstr>_Toc244669529</vt:lpwstr>
      </vt:variant>
      <vt:variant>
        <vt:i4>1966133</vt:i4>
      </vt:variant>
      <vt:variant>
        <vt:i4>62</vt:i4>
      </vt:variant>
      <vt:variant>
        <vt:i4>0</vt:i4>
      </vt:variant>
      <vt:variant>
        <vt:i4>5</vt:i4>
      </vt:variant>
      <vt:variant>
        <vt:lpwstr/>
      </vt:variant>
      <vt:variant>
        <vt:lpwstr>_Toc244669528</vt:lpwstr>
      </vt:variant>
      <vt:variant>
        <vt:i4>1966133</vt:i4>
      </vt:variant>
      <vt:variant>
        <vt:i4>56</vt:i4>
      </vt:variant>
      <vt:variant>
        <vt:i4>0</vt:i4>
      </vt:variant>
      <vt:variant>
        <vt:i4>5</vt:i4>
      </vt:variant>
      <vt:variant>
        <vt:lpwstr/>
      </vt:variant>
      <vt:variant>
        <vt:lpwstr>_Toc244669527</vt:lpwstr>
      </vt:variant>
      <vt:variant>
        <vt:i4>1966133</vt:i4>
      </vt:variant>
      <vt:variant>
        <vt:i4>50</vt:i4>
      </vt:variant>
      <vt:variant>
        <vt:i4>0</vt:i4>
      </vt:variant>
      <vt:variant>
        <vt:i4>5</vt:i4>
      </vt:variant>
      <vt:variant>
        <vt:lpwstr/>
      </vt:variant>
      <vt:variant>
        <vt:lpwstr>_Toc244669526</vt:lpwstr>
      </vt:variant>
      <vt:variant>
        <vt:i4>1966133</vt:i4>
      </vt:variant>
      <vt:variant>
        <vt:i4>44</vt:i4>
      </vt:variant>
      <vt:variant>
        <vt:i4>0</vt:i4>
      </vt:variant>
      <vt:variant>
        <vt:i4>5</vt:i4>
      </vt:variant>
      <vt:variant>
        <vt:lpwstr/>
      </vt:variant>
      <vt:variant>
        <vt:lpwstr>_Toc244669525</vt:lpwstr>
      </vt:variant>
      <vt:variant>
        <vt:i4>1966133</vt:i4>
      </vt:variant>
      <vt:variant>
        <vt:i4>38</vt:i4>
      </vt:variant>
      <vt:variant>
        <vt:i4>0</vt:i4>
      </vt:variant>
      <vt:variant>
        <vt:i4>5</vt:i4>
      </vt:variant>
      <vt:variant>
        <vt:lpwstr/>
      </vt:variant>
      <vt:variant>
        <vt:lpwstr>_Toc244669524</vt:lpwstr>
      </vt:variant>
      <vt:variant>
        <vt:i4>1966133</vt:i4>
      </vt:variant>
      <vt:variant>
        <vt:i4>32</vt:i4>
      </vt:variant>
      <vt:variant>
        <vt:i4>0</vt:i4>
      </vt:variant>
      <vt:variant>
        <vt:i4>5</vt:i4>
      </vt:variant>
      <vt:variant>
        <vt:lpwstr/>
      </vt:variant>
      <vt:variant>
        <vt:lpwstr>_Toc244669523</vt:lpwstr>
      </vt:variant>
      <vt:variant>
        <vt:i4>1966133</vt:i4>
      </vt:variant>
      <vt:variant>
        <vt:i4>26</vt:i4>
      </vt:variant>
      <vt:variant>
        <vt:i4>0</vt:i4>
      </vt:variant>
      <vt:variant>
        <vt:i4>5</vt:i4>
      </vt:variant>
      <vt:variant>
        <vt:lpwstr/>
      </vt:variant>
      <vt:variant>
        <vt:lpwstr>_Toc244669522</vt:lpwstr>
      </vt:variant>
      <vt:variant>
        <vt:i4>1966133</vt:i4>
      </vt:variant>
      <vt:variant>
        <vt:i4>20</vt:i4>
      </vt:variant>
      <vt:variant>
        <vt:i4>0</vt:i4>
      </vt:variant>
      <vt:variant>
        <vt:i4>5</vt:i4>
      </vt:variant>
      <vt:variant>
        <vt:lpwstr/>
      </vt:variant>
      <vt:variant>
        <vt:lpwstr>_Toc244669521</vt:lpwstr>
      </vt:variant>
      <vt:variant>
        <vt:i4>1966133</vt:i4>
      </vt:variant>
      <vt:variant>
        <vt:i4>14</vt:i4>
      </vt:variant>
      <vt:variant>
        <vt:i4>0</vt:i4>
      </vt:variant>
      <vt:variant>
        <vt:i4>5</vt:i4>
      </vt:variant>
      <vt:variant>
        <vt:lpwstr/>
      </vt:variant>
      <vt:variant>
        <vt:lpwstr>_Toc244669520</vt:lpwstr>
      </vt:variant>
      <vt:variant>
        <vt:i4>1900597</vt:i4>
      </vt:variant>
      <vt:variant>
        <vt:i4>8</vt:i4>
      </vt:variant>
      <vt:variant>
        <vt:i4>0</vt:i4>
      </vt:variant>
      <vt:variant>
        <vt:i4>5</vt:i4>
      </vt:variant>
      <vt:variant>
        <vt:lpwstr/>
      </vt:variant>
      <vt:variant>
        <vt:lpwstr>_Toc244669519</vt:lpwstr>
      </vt:variant>
      <vt:variant>
        <vt:i4>1900597</vt:i4>
      </vt:variant>
      <vt:variant>
        <vt:i4>2</vt:i4>
      </vt:variant>
      <vt:variant>
        <vt:i4>0</vt:i4>
      </vt:variant>
      <vt:variant>
        <vt:i4>5</vt:i4>
      </vt:variant>
      <vt:variant>
        <vt:lpwstr/>
      </vt:variant>
      <vt:variant>
        <vt:lpwstr>_Toc244669518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Agreed Procedure 6: Data Publication and Data Reporting</dc:title>
  <dc:creator/>
  <cp:lastModifiedBy/>
  <cp:revision>1</cp:revision>
  <dcterms:created xsi:type="dcterms:W3CDTF">2018-10-05T16:00:00Z</dcterms:created>
  <dcterms:modified xsi:type="dcterms:W3CDTF">2018-11-23T11:39:00Z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0x010100265BBC7FA3C9DF40A8B33B7539D53B1D060074177663C135E743B0508DDEF5CD3ED8</vt:lpwstr>
  </property>
  <property fmtid="{D5CDD505-2E9C-101B-9397-08002B2CF9AE}" pid="3" name="Copy to Website Date">
    <vt:lpwstr>2012-11-05T12:44:00+00:00</vt:lpwstr>
  </property>
  <property fmtid="{D5CDD505-2E9C-101B-9397-08002B2CF9AE}" pid="4" name="Version Number">
    <vt:lpwstr>18.0</vt:lpwstr>
  </property>
  <property fmtid="{D5CDD505-2E9C-101B-9397-08002B2CF9AE}" pid="5" name="Copy to Website">
    <vt:lpwstr>true</vt:lpwstr>
  </property>
  <property fmtid="{D5CDD505-2E9C-101B-9397-08002B2CF9AE}" pid="6" name="Doc Status">
    <vt:lpwstr>Active</vt:lpwstr>
  </property>
  <property fmtid="{D5CDD505-2E9C-101B-9397-08002B2CF9AE}" pid="7" name="Tracked Changes">
    <vt:lpwstr>No</vt:lpwstr>
  </property>
  <property fmtid="{D5CDD505-2E9C-101B-9397-08002B2CF9AE}" pid="8" name="Current Version">
    <vt:lpwstr>Yes</vt:lpwstr>
  </property>
  <property fmtid="{D5CDD505-2E9C-101B-9397-08002B2CF9AE}" pid="9" name="_CopySource">
    <vt:lpwstr>AP06.docx</vt:lpwstr>
  </property>
  <property fmtid="{D5CDD505-2E9C-101B-9397-08002B2CF9AE}" pid="10" name="MMTID">
    <vt:lpwstr>168</vt:lpwstr>
  </property>
  <property fmtid="{D5CDD505-2E9C-101B-9397-08002B2CF9AE}" pid="11" name="FromMMT">
    <vt:lpwstr>true</vt:lpwstr>
  </property>
  <property fmtid="{D5CDD505-2E9C-101B-9397-08002B2CF9AE}" pid="12" name="Order">
    <vt:r8>50500</vt:r8>
  </property>
  <property fmtid="{D5CDD505-2E9C-101B-9397-08002B2CF9AE}" pid="13" name="Doc Type">
    <vt:lpwstr>TSC Post-RA Consultation </vt:lpwstr>
  </property>
  <property fmtid="{D5CDD505-2E9C-101B-9397-08002B2CF9AE}" pid="14" name="Document Status1">
    <vt:lpwstr>Draft</vt:lpwstr>
  </property>
  <property fmtid="{D5CDD505-2E9C-101B-9397-08002B2CF9AE}" pid="15" name="Process Type">
    <vt:lpwstr>RA T&amp;SC consultation  Tracked Updates</vt:lpwstr>
  </property>
</Properties>
</file>